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4F0B4118" w:rsidR="00C15D04" w:rsidRPr="002C77E7" w:rsidRDefault="00C15D04" w:rsidP="00C15D04">
      <w:pPr>
        <w:jc w:val="center"/>
        <w:rPr>
          <w:rFonts w:cs="Arial"/>
          <w:b/>
          <w:szCs w:val="22"/>
        </w:rPr>
      </w:pPr>
      <w:r w:rsidRPr="002C77E7">
        <w:rPr>
          <w:rFonts w:cs="Arial"/>
          <w:b/>
          <w:szCs w:val="22"/>
        </w:rPr>
        <w:t xml:space="preserve">PROJET DE MARCHE N° </w:t>
      </w:r>
      <w:r w:rsidR="00167DF8" w:rsidRPr="00167DF8">
        <w:rPr>
          <w:rFonts w:cs="Arial"/>
          <w:b/>
          <w:szCs w:val="22"/>
        </w:rPr>
        <w:t>B25-025</w:t>
      </w:r>
      <w:r w:rsidR="0055060A">
        <w:rPr>
          <w:rFonts w:cs="Arial"/>
          <w:b/>
          <w:szCs w:val="22"/>
        </w:rPr>
        <w:t>26</w:t>
      </w:r>
      <w:r w:rsidR="00167DF8" w:rsidRPr="00167DF8">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r>
        <w:rPr>
          <w:rFonts w:cs="Arial"/>
          <w:color w:val="000000"/>
          <w:szCs w:val="22"/>
        </w:rPr>
        <w:t xml:space="preserve">représenté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r>
        <w:rPr>
          <w:rFonts w:cs="Arial"/>
          <w:szCs w:val="22"/>
        </w:rPr>
        <w:t>agissant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A04476">
        <w:rPr>
          <w:rFonts w:cs="Arial"/>
          <w:szCs w:val="22"/>
          <w:highlight w:val="cyan"/>
        </w:rPr>
        <w:t>_______________</w:t>
      </w:r>
      <w:r w:rsidR="000C6A38" w:rsidRPr="00A04476">
        <w:rPr>
          <w:rFonts w:cs="Arial"/>
          <w:szCs w:val="22"/>
          <w:highlight w:val="cyan"/>
        </w:rPr>
        <w:t>_______</w:t>
      </w:r>
      <w:r w:rsidRPr="00A04476">
        <w:rPr>
          <w:rFonts w:cs="Arial"/>
          <w:szCs w:val="22"/>
          <w:highlight w:val="cyan"/>
        </w:rPr>
        <w:t>,</w:t>
      </w:r>
    </w:p>
    <w:p w14:paraId="7D6552D5" w14:textId="77777777" w:rsidR="00C15D04" w:rsidRDefault="00C15D04" w:rsidP="00C15D04">
      <w:pPr>
        <w:jc w:val="both"/>
        <w:rPr>
          <w:rFonts w:cs="Arial"/>
          <w:szCs w:val="22"/>
        </w:rPr>
      </w:pPr>
      <w:r>
        <w:rPr>
          <w:rFonts w:cs="Arial"/>
          <w:szCs w:val="22"/>
        </w:rPr>
        <w:t xml:space="preserve">dont le siège social est situé </w:t>
      </w:r>
      <w:r w:rsidRPr="00A04476">
        <w:rPr>
          <w:rFonts w:cs="Arial"/>
          <w:szCs w:val="22"/>
          <w:highlight w:val="cyan"/>
        </w:rPr>
        <w:t>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A04476">
        <w:rPr>
          <w:rFonts w:cs="Arial"/>
          <w:szCs w:val="22"/>
          <w:highlight w:val="cyan"/>
        </w:rPr>
        <w:t>____________________</w:t>
      </w:r>
      <w:r w:rsidRPr="00A04476">
        <w:rPr>
          <w:rFonts w:cs="Arial"/>
          <w:szCs w:val="22"/>
          <w:highlight w:val="cyan"/>
        </w:rPr>
        <w:t xml:space="preserve"> </w:t>
      </w:r>
      <w:r>
        <w:rPr>
          <w:rFonts w:cs="Arial"/>
          <w:szCs w:val="22"/>
        </w:rPr>
        <w:t xml:space="preserve">sous le numéro R.C.S </w:t>
      </w:r>
      <w:r w:rsidR="000C6A38" w:rsidRPr="00A04476">
        <w:rPr>
          <w:rFonts w:cs="Arial"/>
          <w:szCs w:val="22"/>
          <w:highlight w:val="cyan"/>
        </w:rPr>
        <w:t>_____________________</w:t>
      </w:r>
      <w:r w:rsidRPr="00A04476">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A04476">
        <w:rPr>
          <w:rFonts w:cs="Arial"/>
          <w:color w:val="000000"/>
          <w:szCs w:val="22"/>
          <w:highlight w:val="cyan"/>
        </w:rPr>
        <w:t>____________</w:t>
      </w:r>
      <w:r w:rsidR="000C6A38" w:rsidRPr="00A04476">
        <w:rPr>
          <w:rFonts w:cs="Arial"/>
          <w:color w:val="000000"/>
          <w:szCs w:val="22"/>
          <w:highlight w:val="cyan"/>
        </w:rPr>
        <w:t>___________</w:t>
      </w:r>
      <w:r w:rsidRPr="00A04476">
        <w:rPr>
          <w:rFonts w:cs="Arial"/>
          <w:szCs w:val="22"/>
          <w:highlight w:val="cyan"/>
        </w:rPr>
        <w:t xml:space="preserve">, </w:t>
      </w:r>
      <w:r>
        <w:rPr>
          <w:rFonts w:cs="Arial"/>
          <w:szCs w:val="22"/>
        </w:rPr>
        <w:t xml:space="preserve">agissant en qualité de </w:t>
      </w:r>
      <w:r w:rsidRPr="00A04476">
        <w:rPr>
          <w:rFonts w:cs="Arial"/>
          <w:szCs w:val="22"/>
          <w:highlight w:val="cyan"/>
        </w:rPr>
        <w:t>________________</w:t>
      </w:r>
      <w:r w:rsidR="000C6A38" w:rsidRPr="00A04476">
        <w:rPr>
          <w:rFonts w:cs="Arial"/>
          <w:szCs w:val="22"/>
          <w:highlight w:val="cyan"/>
        </w:rPr>
        <w:t>_______________</w:t>
      </w:r>
      <w:r w:rsidRPr="00A04476">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3E0D7A4E" w14:textId="04765361" w:rsidR="001C5C80"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220657" w:history="1">
        <w:r w:rsidR="001C5C80" w:rsidRPr="00FC30A5">
          <w:rPr>
            <w:rStyle w:val="Lienhypertexte"/>
            <w:rFonts w:ascii="Arial Gras" w:hAnsi="Arial Gras"/>
            <w:noProof/>
          </w:rPr>
          <w:t>Article 1 -</w:t>
        </w:r>
        <w:r w:rsidR="001C5C80" w:rsidRPr="00FC30A5">
          <w:rPr>
            <w:rStyle w:val="Lienhypertexte"/>
            <w:noProof/>
          </w:rPr>
          <w:t xml:space="preserve"> OBJET</w:t>
        </w:r>
        <w:r w:rsidR="001C5C80">
          <w:rPr>
            <w:noProof/>
            <w:webHidden/>
          </w:rPr>
          <w:tab/>
        </w:r>
        <w:r w:rsidR="001C5C80">
          <w:rPr>
            <w:noProof/>
            <w:webHidden/>
          </w:rPr>
          <w:fldChar w:fldCharType="begin"/>
        </w:r>
        <w:r w:rsidR="001C5C80">
          <w:rPr>
            <w:noProof/>
            <w:webHidden/>
          </w:rPr>
          <w:instrText xml:space="preserve"> PAGEREF _Toc201220657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2619D5F5" w14:textId="6BB26860"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58" w:history="1">
        <w:r w:rsidR="001C5C80" w:rsidRPr="00FC30A5">
          <w:rPr>
            <w:rStyle w:val="Lienhypertexte"/>
            <w:rFonts w:ascii="Arial Gras" w:hAnsi="Arial Gras"/>
            <w:noProof/>
          </w:rPr>
          <w:t>Article 2 -</w:t>
        </w:r>
        <w:r w:rsidR="001C5C80" w:rsidRPr="00FC30A5">
          <w:rPr>
            <w:rStyle w:val="Lienhypertexte"/>
            <w:noProof/>
          </w:rPr>
          <w:t xml:space="preserve"> DOCUMENTS CONTRACTUELS</w:t>
        </w:r>
        <w:r w:rsidR="001C5C80">
          <w:rPr>
            <w:noProof/>
            <w:webHidden/>
          </w:rPr>
          <w:tab/>
        </w:r>
        <w:r w:rsidR="001C5C80">
          <w:rPr>
            <w:noProof/>
            <w:webHidden/>
          </w:rPr>
          <w:fldChar w:fldCharType="begin"/>
        </w:r>
        <w:r w:rsidR="001C5C80">
          <w:rPr>
            <w:noProof/>
            <w:webHidden/>
          </w:rPr>
          <w:instrText xml:space="preserve"> PAGEREF _Toc201220658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4831E6C1" w14:textId="64BB2E29"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59" w:history="1">
        <w:r w:rsidR="001C5C80" w:rsidRPr="00FC30A5">
          <w:rPr>
            <w:rStyle w:val="Lienhypertexte"/>
            <w:rFonts w:ascii="Arial Gras" w:hAnsi="Arial Gras"/>
            <w:noProof/>
          </w:rPr>
          <w:t>Article 3 -</w:t>
        </w:r>
        <w:r w:rsidR="001C5C80" w:rsidRPr="00FC30A5">
          <w:rPr>
            <w:rStyle w:val="Lienhypertexte"/>
            <w:noProof/>
          </w:rPr>
          <w:t xml:space="preserve"> CORRESPONDANTS</w:t>
        </w:r>
        <w:r w:rsidR="001C5C80">
          <w:rPr>
            <w:noProof/>
            <w:webHidden/>
          </w:rPr>
          <w:tab/>
        </w:r>
        <w:r w:rsidR="001C5C80">
          <w:rPr>
            <w:noProof/>
            <w:webHidden/>
          </w:rPr>
          <w:fldChar w:fldCharType="begin"/>
        </w:r>
        <w:r w:rsidR="001C5C80">
          <w:rPr>
            <w:noProof/>
            <w:webHidden/>
          </w:rPr>
          <w:instrText xml:space="preserve"> PAGEREF _Toc201220659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3D6E5048" w14:textId="5EA130CD"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0" w:history="1">
        <w:r w:rsidR="001C5C80" w:rsidRPr="00FC30A5">
          <w:rPr>
            <w:rStyle w:val="Lienhypertexte"/>
            <w:rFonts w:ascii="Arial Gras" w:hAnsi="Arial Gras"/>
            <w:noProof/>
          </w:rPr>
          <w:t>Article 4 -</w:t>
        </w:r>
        <w:r w:rsidR="001C5C80" w:rsidRPr="00FC30A5">
          <w:rPr>
            <w:rStyle w:val="Lienhypertexte"/>
            <w:noProof/>
          </w:rPr>
          <w:t xml:space="preserve"> ETENDUE DES TRAVAUX</w:t>
        </w:r>
        <w:r w:rsidR="001C5C80">
          <w:rPr>
            <w:noProof/>
            <w:webHidden/>
          </w:rPr>
          <w:tab/>
        </w:r>
        <w:r w:rsidR="001C5C80">
          <w:rPr>
            <w:noProof/>
            <w:webHidden/>
          </w:rPr>
          <w:fldChar w:fldCharType="begin"/>
        </w:r>
        <w:r w:rsidR="001C5C80">
          <w:rPr>
            <w:noProof/>
            <w:webHidden/>
          </w:rPr>
          <w:instrText xml:space="preserve"> PAGEREF _Toc201220660 \h </w:instrText>
        </w:r>
        <w:r w:rsidR="001C5C80">
          <w:rPr>
            <w:noProof/>
            <w:webHidden/>
          </w:rPr>
        </w:r>
        <w:r w:rsidR="001C5C80">
          <w:rPr>
            <w:noProof/>
            <w:webHidden/>
          </w:rPr>
          <w:fldChar w:fldCharType="separate"/>
        </w:r>
        <w:r w:rsidR="001C5C80">
          <w:rPr>
            <w:noProof/>
            <w:webHidden/>
          </w:rPr>
          <w:t>4</w:t>
        </w:r>
        <w:r w:rsidR="001C5C80">
          <w:rPr>
            <w:noProof/>
            <w:webHidden/>
          </w:rPr>
          <w:fldChar w:fldCharType="end"/>
        </w:r>
      </w:hyperlink>
    </w:p>
    <w:p w14:paraId="4C0AAFA6" w14:textId="595F1977"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1" w:history="1">
        <w:r w:rsidR="001C5C80" w:rsidRPr="00FC30A5">
          <w:rPr>
            <w:rStyle w:val="Lienhypertexte"/>
            <w:rFonts w:ascii="Arial Gras" w:hAnsi="Arial Gras"/>
            <w:noProof/>
          </w:rPr>
          <w:t>Article 5 -</w:t>
        </w:r>
        <w:r w:rsidR="001C5C80" w:rsidRPr="00FC30A5">
          <w:rPr>
            <w:rStyle w:val="Lienhypertexte"/>
            <w:noProof/>
          </w:rPr>
          <w:t xml:space="preserve"> CLAUSE D’INSERTION ET D’EMPLOI</w:t>
        </w:r>
        <w:r w:rsidR="001C5C80">
          <w:rPr>
            <w:noProof/>
            <w:webHidden/>
          </w:rPr>
          <w:tab/>
        </w:r>
        <w:r w:rsidR="001C5C80">
          <w:rPr>
            <w:noProof/>
            <w:webHidden/>
          </w:rPr>
          <w:fldChar w:fldCharType="begin"/>
        </w:r>
        <w:r w:rsidR="001C5C80">
          <w:rPr>
            <w:noProof/>
            <w:webHidden/>
          </w:rPr>
          <w:instrText xml:space="preserve"> PAGEREF _Toc201220661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510156CF" w14:textId="65BE2A79"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2" w:history="1">
        <w:r w:rsidR="001C5C80" w:rsidRPr="00FC30A5">
          <w:rPr>
            <w:rStyle w:val="Lienhypertexte"/>
            <w:rFonts w:ascii="Arial Gras" w:hAnsi="Arial Gras"/>
            <w:noProof/>
          </w:rPr>
          <w:t>Article 6 -</w:t>
        </w:r>
        <w:r w:rsidR="001C5C80" w:rsidRPr="00FC30A5">
          <w:rPr>
            <w:rStyle w:val="Lienhypertexte"/>
            <w:noProof/>
          </w:rPr>
          <w:t xml:space="preserve"> CONDITIONS D'EXECUTION</w:t>
        </w:r>
        <w:r w:rsidR="001C5C80">
          <w:rPr>
            <w:noProof/>
            <w:webHidden/>
          </w:rPr>
          <w:tab/>
        </w:r>
        <w:r w:rsidR="001C5C80">
          <w:rPr>
            <w:noProof/>
            <w:webHidden/>
          </w:rPr>
          <w:fldChar w:fldCharType="begin"/>
        </w:r>
        <w:r w:rsidR="001C5C80">
          <w:rPr>
            <w:noProof/>
            <w:webHidden/>
          </w:rPr>
          <w:instrText xml:space="preserve"> PAGEREF _Toc201220662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3B6C256E" w14:textId="4CAF41A9"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3" w:history="1">
        <w:r w:rsidR="001C5C80" w:rsidRPr="00FC30A5">
          <w:rPr>
            <w:rStyle w:val="Lienhypertexte"/>
            <w:rFonts w:ascii="Arial Gras" w:hAnsi="Arial Gras"/>
            <w:noProof/>
          </w:rPr>
          <w:t>Article 7 -</w:t>
        </w:r>
        <w:r w:rsidR="001C5C80" w:rsidRPr="00FC30A5">
          <w:rPr>
            <w:rStyle w:val="Lienhypertexte"/>
            <w:noProof/>
          </w:rPr>
          <w:t xml:space="preserve"> OBLIGATIONS DU TITULAIRE</w:t>
        </w:r>
        <w:r w:rsidR="001C5C80">
          <w:rPr>
            <w:noProof/>
            <w:webHidden/>
          </w:rPr>
          <w:tab/>
        </w:r>
        <w:r w:rsidR="001C5C80">
          <w:rPr>
            <w:noProof/>
            <w:webHidden/>
          </w:rPr>
          <w:fldChar w:fldCharType="begin"/>
        </w:r>
        <w:r w:rsidR="001C5C80">
          <w:rPr>
            <w:noProof/>
            <w:webHidden/>
          </w:rPr>
          <w:instrText xml:space="preserve"> PAGEREF _Toc201220663 \h </w:instrText>
        </w:r>
        <w:r w:rsidR="001C5C80">
          <w:rPr>
            <w:noProof/>
            <w:webHidden/>
          </w:rPr>
        </w:r>
        <w:r w:rsidR="001C5C80">
          <w:rPr>
            <w:noProof/>
            <w:webHidden/>
          </w:rPr>
          <w:fldChar w:fldCharType="separate"/>
        </w:r>
        <w:r w:rsidR="001C5C80">
          <w:rPr>
            <w:noProof/>
            <w:webHidden/>
          </w:rPr>
          <w:t>6</w:t>
        </w:r>
        <w:r w:rsidR="001C5C80">
          <w:rPr>
            <w:noProof/>
            <w:webHidden/>
          </w:rPr>
          <w:fldChar w:fldCharType="end"/>
        </w:r>
      </w:hyperlink>
    </w:p>
    <w:p w14:paraId="3EE4CBD2" w14:textId="419ADBD8"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4" w:history="1">
        <w:r w:rsidR="001C5C80" w:rsidRPr="00FC30A5">
          <w:rPr>
            <w:rStyle w:val="Lienhypertexte"/>
            <w:rFonts w:ascii="Arial Gras" w:hAnsi="Arial Gras"/>
            <w:noProof/>
          </w:rPr>
          <w:t>Article 8 -</w:t>
        </w:r>
        <w:r w:rsidR="001C5C80" w:rsidRPr="00FC30A5">
          <w:rPr>
            <w:rStyle w:val="Lienhypertexte"/>
            <w:noProof/>
          </w:rPr>
          <w:t xml:space="preserve"> COORDINATION EN MATIERE DE SECURITE ET DE PROTECTION DE LA SANTE</w:t>
        </w:r>
        <w:r w:rsidR="001C5C80">
          <w:rPr>
            <w:noProof/>
            <w:webHidden/>
          </w:rPr>
          <w:tab/>
        </w:r>
        <w:r w:rsidR="001C5C80">
          <w:rPr>
            <w:noProof/>
            <w:webHidden/>
          </w:rPr>
          <w:fldChar w:fldCharType="begin"/>
        </w:r>
        <w:r w:rsidR="001C5C80">
          <w:rPr>
            <w:noProof/>
            <w:webHidden/>
          </w:rPr>
          <w:instrText xml:space="preserve"> PAGEREF _Toc201220664 \h </w:instrText>
        </w:r>
        <w:r w:rsidR="001C5C80">
          <w:rPr>
            <w:noProof/>
            <w:webHidden/>
          </w:rPr>
        </w:r>
        <w:r w:rsidR="001C5C80">
          <w:rPr>
            <w:noProof/>
            <w:webHidden/>
          </w:rPr>
          <w:fldChar w:fldCharType="separate"/>
        </w:r>
        <w:r w:rsidR="001C5C80">
          <w:rPr>
            <w:noProof/>
            <w:webHidden/>
          </w:rPr>
          <w:t>7</w:t>
        </w:r>
        <w:r w:rsidR="001C5C80">
          <w:rPr>
            <w:noProof/>
            <w:webHidden/>
          </w:rPr>
          <w:fldChar w:fldCharType="end"/>
        </w:r>
      </w:hyperlink>
    </w:p>
    <w:p w14:paraId="6A6C0F7A" w14:textId="15BB0D7C"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5" w:history="1">
        <w:r w:rsidR="001C5C80" w:rsidRPr="00FC30A5">
          <w:rPr>
            <w:rStyle w:val="Lienhypertexte"/>
            <w:rFonts w:ascii="Arial Gras" w:hAnsi="Arial Gras" w:cs="Arial"/>
            <w:noProof/>
          </w:rPr>
          <w:t>Article 9 -</w:t>
        </w:r>
        <w:r w:rsidR="001C5C80" w:rsidRPr="00FC30A5">
          <w:rPr>
            <w:rStyle w:val="Lienhypertexte"/>
            <w:rFonts w:cs="Arial"/>
            <w:noProof/>
          </w:rPr>
          <w:t xml:space="preserve"> CONTROLES TECHNIQUES</w:t>
        </w:r>
        <w:r w:rsidR="001C5C80">
          <w:rPr>
            <w:noProof/>
            <w:webHidden/>
          </w:rPr>
          <w:tab/>
        </w:r>
        <w:r w:rsidR="001C5C80">
          <w:rPr>
            <w:noProof/>
            <w:webHidden/>
          </w:rPr>
          <w:fldChar w:fldCharType="begin"/>
        </w:r>
        <w:r w:rsidR="001C5C80">
          <w:rPr>
            <w:noProof/>
            <w:webHidden/>
          </w:rPr>
          <w:instrText xml:space="preserve"> PAGEREF _Toc201220665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4E9AB381" w14:textId="60F20632"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6" w:history="1">
        <w:r w:rsidR="001C5C80" w:rsidRPr="00FC30A5">
          <w:rPr>
            <w:rStyle w:val="Lienhypertexte"/>
            <w:rFonts w:ascii="Arial Gras" w:hAnsi="Arial Gras"/>
            <w:noProof/>
          </w:rPr>
          <w:t>Article 10 -</w:t>
        </w:r>
        <w:r w:rsidR="001C5C80" w:rsidRPr="00FC30A5">
          <w:rPr>
            <w:rStyle w:val="Lienhypertexte"/>
            <w:noProof/>
          </w:rPr>
          <w:t xml:space="preserve"> REMISE DE DOCUMENTS</w:t>
        </w:r>
        <w:r w:rsidR="001C5C80">
          <w:rPr>
            <w:noProof/>
            <w:webHidden/>
          </w:rPr>
          <w:tab/>
        </w:r>
        <w:r w:rsidR="001C5C80">
          <w:rPr>
            <w:noProof/>
            <w:webHidden/>
          </w:rPr>
          <w:fldChar w:fldCharType="begin"/>
        </w:r>
        <w:r w:rsidR="001C5C80">
          <w:rPr>
            <w:noProof/>
            <w:webHidden/>
          </w:rPr>
          <w:instrText xml:space="preserve"> PAGEREF _Toc201220666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1FE54331" w14:textId="6FC0A01C"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7" w:history="1">
        <w:r w:rsidR="001C5C80" w:rsidRPr="00FC30A5">
          <w:rPr>
            <w:rStyle w:val="Lienhypertexte"/>
            <w:rFonts w:ascii="Arial Gras" w:hAnsi="Arial Gras"/>
            <w:noProof/>
          </w:rPr>
          <w:t>Article 11 -</w:t>
        </w:r>
        <w:r w:rsidR="001C5C80" w:rsidRPr="00FC30A5">
          <w:rPr>
            <w:rStyle w:val="Lienhypertexte"/>
            <w:noProof/>
          </w:rPr>
          <w:t xml:space="preserve"> REUNIONS</w:t>
        </w:r>
        <w:r w:rsidR="001C5C80">
          <w:rPr>
            <w:noProof/>
            <w:webHidden/>
          </w:rPr>
          <w:tab/>
        </w:r>
        <w:r w:rsidR="001C5C80">
          <w:rPr>
            <w:noProof/>
            <w:webHidden/>
          </w:rPr>
          <w:fldChar w:fldCharType="begin"/>
        </w:r>
        <w:r w:rsidR="001C5C80">
          <w:rPr>
            <w:noProof/>
            <w:webHidden/>
          </w:rPr>
          <w:instrText xml:space="preserve"> PAGEREF _Toc201220667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94F74C9" w14:textId="1A1779BD"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8" w:history="1">
        <w:r w:rsidR="001C5C80" w:rsidRPr="00FC30A5">
          <w:rPr>
            <w:rStyle w:val="Lienhypertexte"/>
            <w:rFonts w:ascii="Arial Gras" w:hAnsi="Arial Gras" w:cs="Arial"/>
            <w:noProof/>
          </w:rPr>
          <w:t>Article 12 -</w:t>
        </w:r>
        <w:r w:rsidR="001C5C80" w:rsidRPr="00FC30A5">
          <w:rPr>
            <w:rStyle w:val="Lienhypertexte"/>
            <w:rFonts w:cs="Arial"/>
            <w:noProof/>
          </w:rPr>
          <w:t xml:space="preserve"> MONTAGE - INSTALLATION DES FOURNITURES</w:t>
        </w:r>
        <w:r w:rsidR="001C5C80">
          <w:rPr>
            <w:noProof/>
            <w:webHidden/>
          </w:rPr>
          <w:tab/>
        </w:r>
        <w:r w:rsidR="001C5C80">
          <w:rPr>
            <w:noProof/>
            <w:webHidden/>
          </w:rPr>
          <w:fldChar w:fldCharType="begin"/>
        </w:r>
        <w:r w:rsidR="001C5C80">
          <w:rPr>
            <w:noProof/>
            <w:webHidden/>
          </w:rPr>
          <w:instrText xml:space="preserve"> PAGEREF _Toc201220668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8400F86" w14:textId="17017B3B"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69" w:history="1">
        <w:r w:rsidR="001C5C80" w:rsidRPr="00FC30A5">
          <w:rPr>
            <w:rStyle w:val="Lienhypertexte"/>
            <w:rFonts w:ascii="Arial Gras" w:hAnsi="Arial Gras" w:cs="Arial"/>
            <w:noProof/>
          </w:rPr>
          <w:t>Article 13 -</w:t>
        </w:r>
        <w:r w:rsidR="001C5C80" w:rsidRPr="00FC30A5">
          <w:rPr>
            <w:rStyle w:val="Lienhypertexte"/>
            <w:rFonts w:cs="Arial"/>
            <w:noProof/>
          </w:rPr>
          <w:t xml:space="preserve"> RECEPTION DES TRAVAUX</w:t>
        </w:r>
        <w:r w:rsidR="001C5C80">
          <w:rPr>
            <w:noProof/>
            <w:webHidden/>
          </w:rPr>
          <w:tab/>
        </w:r>
        <w:r w:rsidR="001C5C80">
          <w:rPr>
            <w:noProof/>
            <w:webHidden/>
          </w:rPr>
          <w:fldChar w:fldCharType="begin"/>
        </w:r>
        <w:r w:rsidR="001C5C80">
          <w:rPr>
            <w:noProof/>
            <w:webHidden/>
          </w:rPr>
          <w:instrText xml:space="preserve"> PAGEREF _Toc201220669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0CA04C9E" w14:textId="184B3709"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0" w:history="1">
        <w:r w:rsidR="001C5C80" w:rsidRPr="00FC30A5">
          <w:rPr>
            <w:rStyle w:val="Lienhypertexte"/>
            <w:rFonts w:ascii="Arial Gras" w:hAnsi="Arial Gras" w:cs="Arial"/>
            <w:noProof/>
          </w:rPr>
          <w:t>Article 14 -</w:t>
        </w:r>
        <w:r w:rsidR="001C5C80" w:rsidRPr="00FC30A5">
          <w:rPr>
            <w:rStyle w:val="Lienhypertexte"/>
            <w:rFonts w:cs="Arial"/>
            <w:noProof/>
          </w:rPr>
          <w:t xml:space="preserve"> GARANTIES</w:t>
        </w:r>
        <w:r w:rsidR="001C5C80">
          <w:rPr>
            <w:noProof/>
            <w:webHidden/>
          </w:rPr>
          <w:tab/>
        </w:r>
        <w:r w:rsidR="001C5C80">
          <w:rPr>
            <w:noProof/>
            <w:webHidden/>
          </w:rPr>
          <w:fldChar w:fldCharType="begin"/>
        </w:r>
        <w:r w:rsidR="001C5C80">
          <w:rPr>
            <w:noProof/>
            <w:webHidden/>
          </w:rPr>
          <w:instrText xml:space="preserve"> PAGEREF _Toc201220670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7CA80111" w14:textId="4C35C0EA"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1" w:history="1">
        <w:r w:rsidR="001C5C80" w:rsidRPr="00FC30A5">
          <w:rPr>
            <w:rStyle w:val="Lienhypertexte"/>
            <w:rFonts w:ascii="Arial Gras" w:hAnsi="Arial Gras" w:cs="Arial"/>
            <w:noProof/>
          </w:rPr>
          <w:t>Article 15 -</w:t>
        </w:r>
        <w:r w:rsidR="001C5C80" w:rsidRPr="00FC30A5">
          <w:rPr>
            <w:rStyle w:val="Lienhypertexte"/>
            <w:rFonts w:cs="Arial"/>
            <w:noProof/>
          </w:rPr>
          <w:t xml:space="preserve"> ASSURANCES</w:t>
        </w:r>
        <w:r w:rsidR="001C5C80">
          <w:rPr>
            <w:noProof/>
            <w:webHidden/>
          </w:rPr>
          <w:tab/>
        </w:r>
        <w:r w:rsidR="001C5C80">
          <w:rPr>
            <w:noProof/>
            <w:webHidden/>
          </w:rPr>
          <w:fldChar w:fldCharType="begin"/>
        </w:r>
        <w:r w:rsidR="001C5C80">
          <w:rPr>
            <w:noProof/>
            <w:webHidden/>
          </w:rPr>
          <w:instrText xml:space="preserve"> PAGEREF _Toc201220671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543DE7CE" w14:textId="58C67258"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2" w:history="1">
        <w:r w:rsidR="001C5C80" w:rsidRPr="00FC30A5">
          <w:rPr>
            <w:rStyle w:val="Lienhypertexte"/>
            <w:rFonts w:ascii="Arial Gras" w:hAnsi="Arial Gras" w:cs="Arial"/>
            <w:noProof/>
          </w:rPr>
          <w:t>Article 16 -</w:t>
        </w:r>
        <w:r w:rsidR="001C5C80" w:rsidRPr="00FC30A5">
          <w:rPr>
            <w:rStyle w:val="Lienhypertexte"/>
            <w:rFonts w:cs="Arial"/>
            <w:noProof/>
          </w:rPr>
          <w:t xml:space="preserve"> DELAI OU PLANNING GENERAL DE REALISATION</w:t>
        </w:r>
        <w:r w:rsidR="001C5C80">
          <w:rPr>
            <w:noProof/>
            <w:webHidden/>
          </w:rPr>
          <w:tab/>
        </w:r>
        <w:r w:rsidR="001C5C80">
          <w:rPr>
            <w:noProof/>
            <w:webHidden/>
          </w:rPr>
          <w:fldChar w:fldCharType="begin"/>
        </w:r>
        <w:r w:rsidR="001C5C80">
          <w:rPr>
            <w:noProof/>
            <w:webHidden/>
          </w:rPr>
          <w:instrText xml:space="preserve"> PAGEREF _Toc201220672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65F2A2C6" w14:textId="7312F791"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3" w:history="1">
        <w:r w:rsidR="001C5C80" w:rsidRPr="00FC30A5">
          <w:rPr>
            <w:rStyle w:val="Lienhypertexte"/>
            <w:rFonts w:ascii="Arial Gras" w:hAnsi="Arial Gras" w:cs="Arial"/>
            <w:noProof/>
          </w:rPr>
          <w:t>16.2 -</w:t>
        </w:r>
        <w:r w:rsidR="001C5C80" w:rsidRPr="00FC30A5">
          <w:rPr>
            <w:rStyle w:val="Lienhypertexte"/>
            <w:rFonts w:cs="Arial"/>
            <w:noProof/>
          </w:rPr>
          <w:t xml:space="preserve"> Prolongations des délais d’exécution</w:t>
        </w:r>
        <w:r w:rsidR="001C5C80">
          <w:rPr>
            <w:noProof/>
            <w:webHidden/>
          </w:rPr>
          <w:tab/>
        </w:r>
        <w:r w:rsidR="001C5C80">
          <w:rPr>
            <w:noProof/>
            <w:webHidden/>
          </w:rPr>
          <w:fldChar w:fldCharType="begin"/>
        </w:r>
        <w:r w:rsidR="001C5C80">
          <w:rPr>
            <w:noProof/>
            <w:webHidden/>
          </w:rPr>
          <w:instrText xml:space="preserve"> PAGEREF _Toc201220673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285B7713" w14:textId="32AF8DBC"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4" w:history="1">
        <w:r w:rsidR="001C5C80" w:rsidRPr="00FC30A5">
          <w:rPr>
            <w:rStyle w:val="Lienhypertexte"/>
            <w:rFonts w:cs="Arial"/>
            <w:i/>
            <w:noProof/>
          </w:rPr>
          <w:t>16.2.1 - Prolongations particulières</w:t>
        </w:r>
        <w:r w:rsidR="001C5C80">
          <w:rPr>
            <w:noProof/>
            <w:webHidden/>
          </w:rPr>
          <w:tab/>
        </w:r>
        <w:r w:rsidR="001C5C80">
          <w:rPr>
            <w:noProof/>
            <w:webHidden/>
          </w:rPr>
          <w:fldChar w:fldCharType="begin"/>
        </w:r>
        <w:r w:rsidR="001C5C80">
          <w:rPr>
            <w:noProof/>
            <w:webHidden/>
          </w:rPr>
          <w:instrText xml:space="preserve"> PAGEREF _Toc201220674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57F3D204" w14:textId="0A557C21"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5" w:history="1">
        <w:r w:rsidR="001C5C80" w:rsidRPr="00FC30A5">
          <w:rPr>
            <w:rStyle w:val="Lienhypertexte"/>
            <w:rFonts w:cs="Arial"/>
            <w:i/>
            <w:noProof/>
          </w:rPr>
          <w:t>16.2.2 - Prolongations du fait du CEA</w:t>
        </w:r>
        <w:r w:rsidR="001C5C80">
          <w:rPr>
            <w:noProof/>
            <w:webHidden/>
          </w:rPr>
          <w:tab/>
        </w:r>
        <w:r w:rsidR="001C5C80">
          <w:rPr>
            <w:noProof/>
            <w:webHidden/>
          </w:rPr>
          <w:fldChar w:fldCharType="begin"/>
        </w:r>
        <w:r w:rsidR="001C5C80">
          <w:rPr>
            <w:noProof/>
            <w:webHidden/>
          </w:rPr>
          <w:instrText xml:space="preserve"> PAGEREF _Toc201220675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FCCD38C" w14:textId="13E26260"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6" w:history="1">
        <w:r w:rsidR="001C5C80" w:rsidRPr="00FC30A5">
          <w:rPr>
            <w:rStyle w:val="Lienhypertexte"/>
            <w:rFonts w:cs="Arial"/>
            <w:i/>
            <w:noProof/>
          </w:rPr>
          <w:t>16.2.3 - Prolongations du fait du Titulaire</w:t>
        </w:r>
        <w:r w:rsidR="001C5C80">
          <w:rPr>
            <w:noProof/>
            <w:webHidden/>
          </w:rPr>
          <w:tab/>
        </w:r>
        <w:r w:rsidR="001C5C80">
          <w:rPr>
            <w:noProof/>
            <w:webHidden/>
          </w:rPr>
          <w:fldChar w:fldCharType="begin"/>
        </w:r>
        <w:r w:rsidR="001C5C80">
          <w:rPr>
            <w:noProof/>
            <w:webHidden/>
          </w:rPr>
          <w:instrText xml:space="preserve"> PAGEREF _Toc201220676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2FDC7182" w14:textId="31AAE8C3"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7" w:history="1">
        <w:r w:rsidR="001C5C80" w:rsidRPr="00FC30A5">
          <w:rPr>
            <w:rStyle w:val="Lienhypertexte"/>
            <w:rFonts w:ascii="Arial Gras" w:hAnsi="Arial Gras" w:cs="Arial"/>
            <w:noProof/>
          </w:rPr>
          <w:t>Article 17 -</w:t>
        </w:r>
        <w:r w:rsidR="001C5C80" w:rsidRPr="00FC30A5">
          <w:rPr>
            <w:rStyle w:val="Lienhypertexte"/>
            <w:noProof/>
          </w:rPr>
          <w:t xml:space="preserve"> ARRETS DE CHANTIER</w:t>
        </w:r>
        <w:r w:rsidR="001C5C80">
          <w:rPr>
            <w:noProof/>
            <w:webHidden/>
          </w:rPr>
          <w:tab/>
        </w:r>
        <w:r w:rsidR="001C5C80">
          <w:rPr>
            <w:noProof/>
            <w:webHidden/>
          </w:rPr>
          <w:fldChar w:fldCharType="begin"/>
        </w:r>
        <w:r w:rsidR="001C5C80">
          <w:rPr>
            <w:noProof/>
            <w:webHidden/>
          </w:rPr>
          <w:instrText xml:space="preserve"> PAGEREF _Toc201220677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6FB654A" w14:textId="5399A15B"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8" w:history="1">
        <w:r w:rsidR="001C5C80" w:rsidRPr="00FC30A5">
          <w:rPr>
            <w:rStyle w:val="Lienhypertexte"/>
            <w:rFonts w:ascii="Arial Gras" w:hAnsi="Arial Gras" w:cs="Arial"/>
            <w:noProof/>
          </w:rPr>
          <w:t>Article 18 -</w:t>
        </w:r>
        <w:r w:rsidR="001C5C80" w:rsidRPr="00FC30A5">
          <w:rPr>
            <w:rStyle w:val="Lienhypertexte"/>
            <w:noProof/>
          </w:rPr>
          <w:t xml:space="preserve"> MONTANT</w:t>
        </w:r>
        <w:r w:rsidR="001C5C80">
          <w:rPr>
            <w:noProof/>
            <w:webHidden/>
          </w:rPr>
          <w:tab/>
        </w:r>
        <w:r w:rsidR="001C5C80">
          <w:rPr>
            <w:noProof/>
            <w:webHidden/>
          </w:rPr>
          <w:fldChar w:fldCharType="begin"/>
        </w:r>
        <w:r w:rsidR="001C5C80">
          <w:rPr>
            <w:noProof/>
            <w:webHidden/>
          </w:rPr>
          <w:instrText xml:space="preserve"> PAGEREF _Toc201220678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65699249" w14:textId="6D040A95"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79" w:history="1">
        <w:r w:rsidR="001C5C80" w:rsidRPr="00FC30A5">
          <w:rPr>
            <w:rStyle w:val="Lienhypertexte"/>
            <w:rFonts w:ascii="Arial Gras" w:hAnsi="Arial Gras" w:cs="Arial"/>
            <w:noProof/>
          </w:rPr>
          <w:t>Article 19 -</w:t>
        </w:r>
        <w:r w:rsidR="001C5C80" w:rsidRPr="00FC30A5">
          <w:rPr>
            <w:rStyle w:val="Lienhypertexte"/>
            <w:noProof/>
          </w:rPr>
          <w:t xml:space="preserve"> TRAITEMENT DES MODIFICATIONS</w:t>
        </w:r>
        <w:r w:rsidR="001C5C80">
          <w:rPr>
            <w:noProof/>
            <w:webHidden/>
          </w:rPr>
          <w:tab/>
        </w:r>
        <w:r w:rsidR="001C5C80">
          <w:rPr>
            <w:noProof/>
            <w:webHidden/>
          </w:rPr>
          <w:fldChar w:fldCharType="begin"/>
        </w:r>
        <w:r w:rsidR="001C5C80">
          <w:rPr>
            <w:noProof/>
            <w:webHidden/>
          </w:rPr>
          <w:instrText xml:space="preserve"> PAGEREF _Toc201220679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1E1DE286" w14:textId="7370945F"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0" w:history="1">
        <w:r w:rsidR="001C5C80" w:rsidRPr="00FC30A5">
          <w:rPr>
            <w:rStyle w:val="Lienhypertexte"/>
            <w:rFonts w:ascii="Arial Gras" w:hAnsi="Arial Gras"/>
            <w:noProof/>
          </w:rPr>
          <w:t>Article 20 -</w:t>
        </w:r>
        <w:r w:rsidR="001C5C80" w:rsidRPr="00FC30A5">
          <w:rPr>
            <w:rStyle w:val="Lienhypertexte"/>
            <w:noProof/>
          </w:rPr>
          <w:t xml:space="preserve"> PENALITES</w:t>
        </w:r>
        <w:r w:rsidR="001C5C80">
          <w:rPr>
            <w:noProof/>
            <w:webHidden/>
          </w:rPr>
          <w:tab/>
        </w:r>
        <w:r w:rsidR="001C5C80">
          <w:rPr>
            <w:noProof/>
            <w:webHidden/>
          </w:rPr>
          <w:fldChar w:fldCharType="begin"/>
        </w:r>
        <w:r w:rsidR="001C5C80">
          <w:rPr>
            <w:noProof/>
            <w:webHidden/>
          </w:rPr>
          <w:instrText xml:space="preserve"> PAGEREF _Toc201220680 \h </w:instrText>
        </w:r>
        <w:r w:rsidR="001C5C80">
          <w:rPr>
            <w:noProof/>
            <w:webHidden/>
          </w:rPr>
        </w:r>
        <w:r w:rsidR="001C5C80">
          <w:rPr>
            <w:noProof/>
            <w:webHidden/>
          </w:rPr>
          <w:fldChar w:fldCharType="separate"/>
        </w:r>
        <w:r w:rsidR="001C5C80">
          <w:rPr>
            <w:noProof/>
            <w:webHidden/>
          </w:rPr>
          <w:t>14</w:t>
        </w:r>
        <w:r w:rsidR="001C5C80">
          <w:rPr>
            <w:noProof/>
            <w:webHidden/>
          </w:rPr>
          <w:fldChar w:fldCharType="end"/>
        </w:r>
      </w:hyperlink>
    </w:p>
    <w:p w14:paraId="7B87E6A6" w14:textId="0DA4C8AC"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1" w:history="1">
        <w:r w:rsidR="001C5C80" w:rsidRPr="00FC30A5">
          <w:rPr>
            <w:rStyle w:val="Lienhypertexte"/>
            <w:rFonts w:ascii="Arial Gras" w:hAnsi="Arial Gras" w:cs="Arial"/>
            <w:noProof/>
          </w:rPr>
          <w:t>Article 21 -</w:t>
        </w:r>
        <w:r w:rsidR="001C5C80" w:rsidRPr="00FC30A5">
          <w:rPr>
            <w:rStyle w:val="Lienhypertexte"/>
            <w:noProof/>
          </w:rPr>
          <w:t xml:space="preserve"> – CONDITIONS DE FACTURATION</w:t>
        </w:r>
        <w:r w:rsidR="001C5C80">
          <w:rPr>
            <w:noProof/>
            <w:webHidden/>
          </w:rPr>
          <w:tab/>
        </w:r>
        <w:r w:rsidR="001C5C80">
          <w:rPr>
            <w:noProof/>
            <w:webHidden/>
          </w:rPr>
          <w:fldChar w:fldCharType="begin"/>
        </w:r>
        <w:r w:rsidR="001C5C80">
          <w:rPr>
            <w:noProof/>
            <w:webHidden/>
          </w:rPr>
          <w:instrText xml:space="preserve"> PAGEREF _Toc201220681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27A86272" w14:textId="73AB100E"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2" w:history="1">
        <w:r w:rsidR="001C5C80" w:rsidRPr="00FC30A5">
          <w:rPr>
            <w:rStyle w:val="Lienhypertexte"/>
            <w:rFonts w:ascii="Arial Gras" w:hAnsi="Arial Gras"/>
            <w:noProof/>
          </w:rPr>
          <w:t>Article 22 -</w:t>
        </w:r>
        <w:r w:rsidR="001C5C80" w:rsidRPr="00FC30A5">
          <w:rPr>
            <w:rStyle w:val="Lienhypertexte"/>
            <w:noProof/>
          </w:rPr>
          <w:t xml:space="preserve"> FACTURES - REGLEMENTS</w:t>
        </w:r>
        <w:r w:rsidR="001C5C80">
          <w:rPr>
            <w:noProof/>
            <w:webHidden/>
          </w:rPr>
          <w:tab/>
        </w:r>
        <w:r w:rsidR="001C5C80">
          <w:rPr>
            <w:noProof/>
            <w:webHidden/>
          </w:rPr>
          <w:fldChar w:fldCharType="begin"/>
        </w:r>
        <w:r w:rsidR="001C5C80">
          <w:rPr>
            <w:noProof/>
            <w:webHidden/>
          </w:rPr>
          <w:instrText xml:space="preserve"> PAGEREF _Toc201220682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01D577E0" w14:textId="45D3A14E"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3" w:history="1">
        <w:r w:rsidR="001C5C80" w:rsidRPr="00FC30A5">
          <w:rPr>
            <w:rStyle w:val="Lienhypertexte"/>
            <w:rFonts w:ascii="Arial Gras" w:hAnsi="Arial Gras" w:cs="Arial"/>
            <w:noProof/>
          </w:rPr>
          <w:t>Article 23 -</w:t>
        </w:r>
        <w:r w:rsidR="001C5C80" w:rsidRPr="00FC30A5">
          <w:rPr>
            <w:rStyle w:val="Lienhypertexte"/>
            <w:noProof/>
          </w:rPr>
          <w:t xml:space="preserve"> REGIME FISCAL</w:t>
        </w:r>
        <w:r w:rsidR="001C5C80">
          <w:rPr>
            <w:noProof/>
            <w:webHidden/>
          </w:rPr>
          <w:tab/>
        </w:r>
        <w:r w:rsidR="001C5C80">
          <w:rPr>
            <w:noProof/>
            <w:webHidden/>
          </w:rPr>
          <w:fldChar w:fldCharType="begin"/>
        </w:r>
        <w:r w:rsidR="001C5C80">
          <w:rPr>
            <w:noProof/>
            <w:webHidden/>
          </w:rPr>
          <w:instrText xml:space="preserve"> PAGEREF _Toc201220683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647249" w14:textId="436229C2"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4" w:history="1">
        <w:r w:rsidR="001C5C80" w:rsidRPr="00FC30A5">
          <w:rPr>
            <w:rStyle w:val="Lienhypertexte"/>
            <w:rFonts w:ascii="Arial Gras" w:hAnsi="Arial Gras"/>
            <w:noProof/>
          </w:rPr>
          <w:t>Article 24 -</w:t>
        </w:r>
        <w:r w:rsidR="001C5C80" w:rsidRPr="00FC30A5">
          <w:rPr>
            <w:rStyle w:val="Lienhypertexte"/>
            <w:noProof/>
          </w:rPr>
          <w:t xml:space="preserve"> JURIDICTION COMPETENTE</w:t>
        </w:r>
        <w:r w:rsidR="001C5C80">
          <w:rPr>
            <w:noProof/>
            <w:webHidden/>
          </w:rPr>
          <w:tab/>
        </w:r>
        <w:r w:rsidR="001C5C80">
          <w:rPr>
            <w:noProof/>
            <w:webHidden/>
          </w:rPr>
          <w:fldChar w:fldCharType="begin"/>
        </w:r>
        <w:r w:rsidR="001C5C80">
          <w:rPr>
            <w:noProof/>
            <w:webHidden/>
          </w:rPr>
          <w:instrText xml:space="preserve"> PAGEREF _Toc201220684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29815747" w14:textId="23BC1AD5" w:rsidR="001C5C80" w:rsidRDefault="001A0CBE">
      <w:pPr>
        <w:pStyle w:val="TM1"/>
        <w:tabs>
          <w:tab w:val="right" w:leader="dot" w:pos="8495"/>
        </w:tabs>
        <w:rPr>
          <w:rFonts w:asciiTheme="minorHAnsi" w:eastAsiaTheme="minorEastAsia" w:hAnsiTheme="minorHAnsi" w:cstheme="minorBidi"/>
          <w:b w:val="0"/>
          <w:bCs w:val="0"/>
          <w:caps w:val="0"/>
          <w:noProof/>
          <w:sz w:val="22"/>
          <w:szCs w:val="22"/>
        </w:rPr>
      </w:pPr>
      <w:hyperlink w:anchor="_Toc201220685" w:history="1">
        <w:r w:rsidR="001C5C80" w:rsidRPr="00FC30A5">
          <w:rPr>
            <w:rStyle w:val="Lienhypertexte"/>
            <w:rFonts w:ascii="Arial Gras" w:hAnsi="Arial Gras" w:cs="Arial"/>
            <w:noProof/>
          </w:rPr>
          <w:t>Article 25 -</w:t>
        </w:r>
        <w:r w:rsidR="001C5C80" w:rsidRPr="00FC30A5">
          <w:rPr>
            <w:rStyle w:val="Lienhypertexte"/>
            <w:rFonts w:cs="Arial"/>
            <w:noProof/>
          </w:rPr>
          <w:t xml:space="preserve"> CONCLUSION DU MARCHE</w:t>
        </w:r>
        <w:r w:rsidR="001C5C80">
          <w:rPr>
            <w:noProof/>
            <w:webHidden/>
          </w:rPr>
          <w:tab/>
        </w:r>
        <w:r w:rsidR="001C5C80">
          <w:rPr>
            <w:noProof/>
            <w:webHidden/>
          </w:rPr>
          <w:fldChar w:fldCharType="begin"/>
        </w:r>
        <w:r w:rsidR="001C5C80">
          <w:rPr>
            <w:noProof/>
            <w:webHidden/>
          </w:rPr>
          <w:instrText xml:space="preserve"> PAGEREF _Toc201220685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1BA124" w14:textId="61FE19D4"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220657"/>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7DDE0E10" w:rsidR="00411BC6" w:rsidRDefault="00411BC6" w:rsidP="00411BC6">
      <w:pPr>
        <w:spacing w:before="120" w:after="120"/>
        <w:jc w:val="center"/>
        <w:rPr>
          <w:rFonts w:cs="Arial"/>
          <w:b/>
          <w:szCs w:val="22"/>
        </w:rPr>
      </w:pPr>
      <w:r w:rsidRPr="00016CB0">
        <w:rPr>
          <w:rFonts w:cs="Arial"/>
          <w:b/>
          <w:szCs w:val="22"/>
        </w:rPr>
        <w:t>Lot n°</w:t>
      </w:r>
      <w:r w:rsidR="0055060A">
        <w:rPr>
          <w:rFonts w:cs="Arial"/>
          <w:b/>
          <w:szCs w:val="22"/>
        </w:rPr>
        <w:t>9</w:t>
      </w:r>
      <w:r w:rsidR="00167DF8">
        <w:rPr>
          <w:rFonts w:cs="Arial"/>
          <w:b/>
          <w:szCs w:val="22"/>
        </w:rPr>
        <w:t xml:space="preserve"> </w:t>
      </w:r>
      <w:r w:rsidRPr="00016CB0">
        <w:rPr>
          <w:rFonts w:cs="Arial"/>
          <w:b/>
          <w:szCs w:val="22"/>
        </w:rPr>
        <w:t>« </w:t>
      </w:r>
      <w:r w:rsidR="0055060A">
        <w:rPr>
          <w:rFonts w:cs="Arial"/>
          <w:b/>
          <w:szCs w:val="22"/>
        </w:rPr>
        <w:t>CVC</w:t>
      </w:r>
      <w:r w:rsidRPr="00016CB0">
        <w:rPr>
          <w:rFonts w:cs="Arial"/>
          <w:b/>
          <w:szCs w:val="22"/>
        </w:rPr>
        <w:t> </w:t>
      </w:r>
      <w:r w:rsidR="0055060A">
        <w:rPr>
          <w:rFonts w:cs="Arial"/>
          <w:b/>
          <w:szCs w:val="22"/>
        </w:rPr>
        <w:t xml:space="preserve">Plomberie Sanitaire </w:t>
      </w:r>
      <w:r w:rsidRPr="00016CB0">
        <w:rPr>
          <w:rFonts w:cs="Arial"/>
          <w:b/>
          <w:szCs w:val="22"/>
        </w:rPr>
        <w:t>»</w:t>
      </w:r>
    </w:p>
    <w:p w14:paraId="4BBD32E6" w14:textId="2D9FBCB1" w:rsidR="00411BC6" w:rsidRPr="00875AD7" w:rsidRDefault="00411BC6" w:rsidP="00411BC6">
      <w:pPr>
        <w:jc w:val="both"/>
        <w:rPr>
          <w:rFonts w:cs="Arial"/>
          <w:bCs/>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167DF8">
        <w:rPr>
          <w:rFonts w:cs="Arial"/>
          <w:szCs w:val="22"/>
        </w:rPr>
        <w:t>réaménagement du R+2 du</w:t>
      </w:r>
      <w:r w:rsidR="00133E78" w:rsidRPr="00133E78">
        <w:rPr>
          <w:rFonts w:cs="Arial"/>
          <w:szCs w:val="22"/>
        </w:rPr>
        <w:t xml:space="preserve"> bâtiment </w:t>
      </w:r>
      <w:r w:rsidR="00167DF8">
        <w:rPr>
          <w:rFonts w:cs="Arial"/>
          <w:szCs w:val="22"/>
        </w:rPr>
        <w:t>C1</w:t>
      </w:r>
      <w:r w:rsidR="00133E78" w:rsidRPr="00133E78">
        <w:rPr>
          <w:rFonts w:cs="Arial"/>
          <w:szCs w:val="22"/>
        </w:rPr>
        <w:t xml:space="preserve"> situé sur le site du CEA/Grenoble</w:t>
      </w:r>
      <w:r w:rsidR="00167DF8">
        <w:rPr>
          <w:rFonts w:cs="Arial"/>
          <w:szCs w:val="22"/>
        </w:rPr>
        <w:t>.</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220658"/>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416A937" w:rsidR="00DF4648" w:rsidRPr="0055060A"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prescriptions de Sécurité et </w:t>
      </w:r>
      <w:r w:rsidRPr="0055060A">
        <w:rPr>
          <w:rFonts w:cs="Arial"/>
          <w:szCs w:val="22"/>
        </w:rPr>
        <w:t>leurs annexes (référentiels correspondants) ;</w:t>
      </w:r>
    </w:p>
    <w:p w14:paraId="10A33B3D" w14:textId="14E24993" w:rsidR="00DF4648" w:rsidRPr="0055060A" w:rsidRDefault="00DF4648" w:rsidP="00490070">
      <w:pPr>
        <w:numPr>
          <w:ilvl w:val="0"/>
          <w:numId w:val="6"/>
        </w:numPr>
        <w:tabs>
          <w:tab w:val="clear" w:pos="720"/>
          <w:tab w:val="num" w:pos="-3240"/>
        </w:tabs>
        <w:spacing w:line="240" w:lineRule="atLeast"/>
        <w:ind w:left="360"/>
        <w:jc w:val="both"/>
        <w:rPr>
          <w:rFonts w:cs="Arial"/>
          <w:szCs w:val="22"/>
        </w:rPr>
      </w:pPr>
      <w:r w:rsidRPr="0055060A">
        <w:rPr>
          <w:rFonts w:cs="Arial"/>
          <w:szCs w:val="22"/>
        </w:rPr>
        <w:t xml:space="preserve">le dossier de consultation référencé </w:t>
      </w:r>
      <w:r w:rsidR="00167DF8" w:rsidRPr="0055060A">
        <w:rPr>
          <w:rFonts w:cs="Arial"/>
          <w:szCs w:val="22"/>
        </w:rPr>
        <w:t>« </w:t>
      </w:r>
      <w:bookmarkStart w:id="16" w:name="_Hlk200529971"/>
      <w:r w:rsidR="00167DF8" w:rsidRPr="0055060A">
        <w:rPr>
          <w:rFonts w:cs="Arial"/>
          <w:szCs w:val="22"/>
        </w:rPr>
        <w:t>B25-025</w:t>
      </w:r>
      <w:r w:rsidR="0055060A" w:rsidRPr="0055060A">
        <w:rPr>
          <w:rFonts w:cs="Arial"/>
          <w:szCs w:val="22"/>
        </w:rPr>
        <w:t>26</w:t>
      </w:r>
      <w:r w:rsidR="00167DF8" w:rsidRPr="0055060A">
        <w:rPr>
          <w:rFonts w:cs="Arial"/>
          <w:szCs w:val="22"/>
        </w:rPr>
        <w:t>-ES</w:t>
      </w:r>
      <w:bookmarkEnd w:id="16"/>
      <w:r w:rsidR="00167DF8" w:rsidRPr="0055060A">
        <w:rPr>
          <w:rFonts w:cs="Arial"/>
          <w:szCs w:val="22"/>
        </w:rPr>
        <w:t xml:space="preserve"> DCE »</w:t>
      </w:r>
      <w:r w:rsidRPr="0055060A">
        <w:rPr>
          <w:rFonts w:cs="Arial"/>
          <w:szCs w:val="22"/>
        </w:rPr>
        <w:t xml:space="preserve"> avec, faisant partie intégrante, les prescriptions techniques du marché et leurs annexes :</w:t>
      </w:r>
    </w:p>
    <w:p w14:paraId="61245193" w14:textId="4D31D9A7"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7" w:name="_Hlk200529946"/>
      <w:r w:rsidRPr="0055060A">
        <w:rPr>
          <w:rFonts w:cs="Arial"/>
          <w:szCs w:val="22"/>
        </w:rPr>
        <w:t xml:space="preserve">le cahier des charges techniques référencé </w:t>
      </w:r>
      <w:r w:rsidR="00B67E3F" w:rsidRPr="0055060A">
        <w:rPr>
          <w:rFonts w:cs="Arial"/>
          <w:szCs w:val="22"/>
        </w:rPr>
        <w:t>« </w:t>
      </w:r>
      <w:r w:rsidR="0055060A" w:rsidRPr="0055060A">
        <w:rPr>
          <w:rFonts w:cs="Arial"/>
          <w:szCs w:val="22"/>
        </w:rPr>
        <w:t>C24025CCTP090C_CCTP Lot 9 CVC GTC Plomberie Sanitaires - R+2 de l'Aile A du bâtiment C1</w:t>
      </w:r>
      <w:r w:rsidR="0055060A">
        <w:rPr>
          <w:rFonts w:cs="Arial"/>
          <w:szCs w:val="22"/>
        </w:rPr>
        <w:t xml:space="preserve"> </w:t>
      </w:r>
      <w:r w:rsidR="00B67E3F">
        <w:rPr>
          <w:rFonts w:cs="Arial"/>
          <w:szCs w:val="22"/>
        </w:rPr>
        <w:t>»</w:t>
      </w:r>
      <w:r w:rsidRPr="00DF4648">
        <w:rPr>
          <w:rFonts w:cs="Arial"/>
          <w:szCs w:val="22"/>
        </w:rPr>
        <w:t xml:space="preserve"> en date du </w:t>
      </w:r>
      <w:r w:rsidR="00B67E3F">
        <w:rPr>
          <w:rFonts w:cs="Arial"/>
          <w:szCs w:val="22"/>
        </w:rPr>
        <w:t>28/05/2025,</w:t>
      </w:r>
    </w:p>
    <w:p w14:paraId="495A5A01" w14:textId="7120F436" w:rsidR="00DF4648"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la grille de Décomposition du Prix Global et Forfaitaire référencée </w:t>
      </w:r>
      <w:r w:rsidR="00B67E3F">
        <w:rPr>
          <w:rFonts w:cs="Arial"/>
          <w:szCs w:val="22"/>
        </w:rPr>
        <w:t>« </w:t>
      </w:r>
      <w:r w:rsidR="0055060A" w:rsidRPr="0055060A">
        <w:rPr>
          <w:rFonts w:cs="Arial"/>
          <w:szCs w:val="22"/>
        </w:rPr>
        <w:t>DPGF_Lot 9_CVC Plomberie Sanitaires</w:t>
      </w:r>
      <w:r w:rsidR="0055060A">
        <w:rPr>
          <w:rFonts w:cs="Arial"/>
          <w:szCs w:val="22"/>
        </w:rPr>
        <w:t xml:space="preserve"> </w:t>
      </w:r>
      <w:r w:rsidR="00B67E3F">
        <w:rPr>
          <w:rFonts w:cs="Arial"/>
          <w:szCs w:val="22"/>
        </w:rPr>
        <w:t>»</w:t>
      </w:r>
      <w:r w:rsidRPr="00DF4648">
        <w:rPr>
          <w:rFonts w:cs="Arial"/>
          <w:szCs w:val="22"/>
        </w:rPr>
        <w:t xml:space="preserve"> en date du </w:t>
      </w:r>
      <w:r w:rsidR="00B67E3F">
        <w:rPr>
          <w:rFonts w:cs="Arial"/>
          <w:szCs w:val="22"/>
        </w:rPr>
        <w:t>28/05/2025</w:t>
      </w:r>
      <w:r w:rsidRPr="00DF4648">
        <w:rPr>
          <w:rFonts w:cs="Arial"/>
          <w:szCs w:val="22"/>
        </w:rPr>
        <w:t>,</w:t>
      </w:r>
    </w:p>
    <w:p w14:paraId="2A3BBDE5" w14:textId="47B0B7B8"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le planning général de l’opération référencé </w:t>
      </w:r>
      <w:r w:rsidR="00B67E3F">
        <w:rPr>
          <w:rFonts w:cs="Arial"/>
          <w:szCs w:val="22"/>
        </w:rPr>
        <w:t>« </w:t>
      </w:r>
      <w:r w:rsidR="00B67E3F" w:rsidRPr="00B67E3F">
        <w:rPr>
          <w:rFonts w:cs="Arial"/>
          <w:szCs w:val="22"/>
        </w:rPr>
        <w:t xml:space="preserve">C24025PLN001C_Planning </w:t>
      </w:r>
      <w:r w:rsidR="00B67E3F" w:rsidRPr="004F5E3F">
        <w:rPr>
          <w:rFonts w:cs="Arial"/>
          <w:szCs w:val="22"/>
        </w:rPr>
        <w:t>directoire travaux phase PRO »</w:t>
      </w:r>
      <w:r w:rsidRPr="004F5E3F">
        <w:rPr>
          <w:rFonts w:cs="Arial"/>
          <w:szCs w:val="22"/>
        </w:rPr>
        <w:t xml:space="preserve"> en date du </w:t>
      </w:r>
      <w:r w:rsidR="00B67E3F" w:rsidRPr="004F5E3F">
        <w:rPr>
          <w:rFonts w:cs="Arial"/>
          <w:szCs w:val="22"/>
        </w:rPr>
        <w:t>28/05/2025,</w:t>
      </w:r>
    </w:p>
    <w:p w14:paraId="50F0B263" w14:textId="6A904CDF"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 xml:space="preserve">le plan général de coordination en matière de sécurité et de protection de la santé (PGCSPS) référencé </w:t>
      </w:r>
      <w:r w:rsidR="004F5E3F" w:rsidRPr="004F5E3F">
        <w:rPr>
          <w:rFonts w:cs="Arial"/>
          <w:szCs w:val="22"/>
        </w:rPr>
        <w:t>« 54246538_PGC_V_C »</w:t>
      </w:r>
      <w:r w:rsidRPr="004F5E3F">
        <w:rPr>
          <w:rFonts w:cs="Arial"/>
          <w:szCs w:val="22"/>
        </w:rPr>
        <w:t xml:space="preserve"> en date du </w:t>
      </w:r>
      <w:r w:rsidR="004F5E3F" w:rsidRPr="004F5E3F">
        <w:rPr>
          <w:rFonts w:cs="Arial"/>
          <w:szCs w:val="22"/>
        </w:rPr>
        <w:t>18/06/2025,</w:t>
      </w:r>
      <w:r w:rsidRPr="004F5E3F">
        <w:rPr>
          <w:rFonts w:cs="Arial"/>
          <w:szCs w:val="22"/>
        </w:rPr>
        <w:t xml:space="preserve"> </w:t>
      </w:r>
    </w:p>
    <w:p w14:paraId="3CF862A5" w14:textId="480673CE"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le dossier de plans,</w:t>
      </w:r>
    </w:p>
    <w:bookmarkEnd w:id="17"/>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03739D9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04476">
        <w:rPr>
          <w:rFonts w:cs="Arial"/>
          <w:szCs w:val="22"/>
          <w:highlight w:val="cyan"/>
        </w:rPr>
        <w:t>________</w:t>
      </w:r>
      <w:r w:rsidR="00E17835" w:rsidRPr="00A04476">
        <w:rPr>
          <w:rFonts w:cs="Arial"/>
          <w:szCs w:val="22"/>
          <w:highlight w:val="cyan"/>
        </w:rPr>
        <w:t>____________________</w:t>
      </w:r>
      <w:r w:rsidRPr="00A04476">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A04476">
        <w:rPr>
          <w:rFonts w:cs="Arial"/>
          <w:szCs w:val="22"/>
          <w:highlight w:val="cyan"/>
        </w:rPr>
        <w:t>______</w:t>
      </w:r>
      <w:r w:rsidR="00E17835" w:rsidRPr="00A04476">
        <w:rPr>
          <w:rFonts w:cs="Arial"/>
          <w:szCs w:val="22"/>
          <w:highlight w:val="cyan"/>
        </w:rPr>
        <w:t>________________</w:t>
      </w:r>
      <w:r w:rsidRPr="00A04476">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8" w:name="_Toc116899426"/>
      <w:bookmarkStart w:id="19" w:name="_Toc116899761"/>
      <w:bookmarkStart w:id="20" w:name="_Toc116899789"/>
      <w:bookmarkStart w:id="21"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2FF2134" w:rsidR="008C3128" w:rsidRPr="00B67E3F" w:rsidRDefault="008C3128" w:rsidP="008C3128">
      <w:pPr>
        <w:numPr>
          <w:ilvl w:val="0"/>
          <w:numId w:val="12"/>
        </w:numPr>
        <w:spacing w:line="240" w:lineRule="atLeast"/>
        <w:jc w:val="both"/>
        <w:rPr>
          <w:rFonts w:cs="Arial"/>
          <w:bCs/>
          <w:szCs w:val="22"/>
        </w:rPr>
      </w:pPr>
      <w:bookmarkStart w:id="22" w:name="_Toc206303909"/>
      <w:bookmarkStart w:id="23" w:name="_Toc206304549"/>
      <w:bookmarkStart w:id="24" w:name="_Toc206304560"/>
      <w:bookmarkEnd w:id="18"/>
      <w:bookmarkEnd w:id="19"/>
      <w:bookmarkEnd w:id="20"/>
      <w:bookmarkEnd w:id="21"/>
      <w:r w:rsidRPr="00B77544">
        <w:rPr>
          <w:rFonts w:cs="Arial"/>
          <w:szCs w:val="22"/>
        </w:rPr>
        <w:t xml:space="preserve">Annexe </w:t>
      </w:r>
      <w:r w:rsidRPr="00B67E3F">
        <w:rPr>
          <w:rFonts w:cs="Arial"/>
          <w:szCs w:val="22"/>
        </w:rPr>
        <w:t>n°</w:t>
      </w:r>
      <w:r w:rsidR="00B67E3F" w:rsidRPr="00B67E3F">
        <w:rPr>
          <w:rFonts w:cs="Arial"/>
          <w:szCs w:val="22"/>
        </w:rPr>
        <w:t>1</w:t>
      </w:r>
      <w:r w:rsidRPr="00B67E3F">
        <w:rPr>
          <w:rFonts w:cs="Arial"/>
          <w:szCs w:val="22"/>
        </w:rPr>
        <w:t xml:space="preserve"> « Demande d'acceptation d'un sous-traitant »,</w:t>
      </w:r>
    </w:p>
    <w:p w14:paraId="00AFAACD" w14:textId="21D2ABC4"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2</w:t>
      </w:r>
      <w:r w:rsidRPr="004F5E3F">
        <w:rPr>
          <w:rFonts w:cs="Arial"/>
          <w:szCs w:val="22"/>
        </w:rPr>
        <w:t xml:space="preserve"> « Spécifications pour la livraison d'équipements électriques au CEA Grenoble », </w:t>
      </w:r>
    </w:p>
    <w:p w14:paraId="6E38228F" w14:textId="6CFF2D40"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3</w:t>
      </w:r>
      <w:r w:rsidRPr="004F5E3F">
        <w:rPr>
          <w:rFonts w:cs="Arial"/>
          <w:szCs w:val="22"/>
        </w:rPr>
        <w:t xml:space="preserve"> « Modèle de fiche de modification »,</w:t>
      </w:r>
      <w:r w:rsidRPr="004F5E3F">
        <w:rPr>
          <w:rFonts w:cs="Arial"/>
          <w:b/>
          <w:bCs/>
          <w:color w:val="FF6600"/>
          <w:szCs w:val="22"/>
        </w:rPr>
        <w:t xml:space="preserve"> </w:t>
      </w:r>
    </w:p>
    <w:p w14:paraId="7A92B41A" w14:textId="3AB52D38"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4</w:t>
      </w:r>
      <w:r w:rsidRPr="004F5E3F">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5" w:name="_Toc201220659"/>
      <w:r w:rsidRPr="00907513">
        <w:t>CORRESPONDANTS</w:t>
      </w:r>
      <w:bookmarkEnd w:id="22"/>
      <w:bookmarkEnd w:id="23"/>
      <w:bookmarkEnd w:id="24"/>
      <w:bookmarkEnd w:id="25"/>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2A871C4" w:rsidR="00411BC6" w:rsidRDefault="00411BC6" w:rsidP="00490070">
      <w:pPr>
        <w:numPr>
          <w:ilvl w:val="0"/>
          <w:numId w:val="14"/>
        </w:numPr>
        <w:autoSpaceDE w:val="0"/>
        <w:autoSpaceDN w:val="0"/>
        <w:adjustRightInd w:val="0"/>
        <w:jc w:val="both"/>
        <w:rPr>
          <w:rFonts w:cs="Arial"/>
          <w:color w:val="000000"/>
          <w:szCs w:val="22"/>
        </w:rPr>
      </w:pPr>
      <w:bookmarkStart w:id="26" w:name="_Hlk200530360"/>
      <w:r w:rsidRPr="001E5E9B">
        <w:rPr>
          <w:rFonts w:cs="Arial"/>
          <w:color w:val="000000"/>
          <w:szCs w:val="22"/>
        </w:rPr>
        <w:t xml:space="preserve">M. </w:t>
      </w:r>
      <w:r w:rsidR="00B67E3F">
        <w:rPr>
          <w:rFonts w:cs="Arial"/>
          <w:color w:val="000000"/>
          <w:szCs w:val="22"/>
        </w:rPr>
        <w:t>Stéphane COLLEMARE</w:t>
      </w:r>
      <w:r>
        <w:rPr>
          <w:rFonts w:cs="Arial"/>
          <w:color w:val="000000"/>
          <w:szCs w:val="22"/>
        </w:rPr>
        <w:t xml:space="preserve"> </w:t>
      </w:r>
      <w:r w:rsidR="00B67E3F">
        <w:rPr>
          <w:rFonts w:cs="Arial"/>
          <w:color w:val="000000"/>
          <w:szCs w:val="22"/>
        </w:rPr>
        <w:t>–</w:t>
      </w:r>
      <w:r>
        <w:rPr>
          <w:rFonts w:cs="Arial"/>
          <w:color w:val="000000"/>
          <w:szCs w:val="22"/>
        </w:rPr>
        <w:t xml:space="preserve"> </w:t>
      </w:r>
      <w:r w:rsidR="00B67E3F">
        <w:rPr>
          <w:rFonts w:cs="Arial"/>
          <w:color w:val="000000"/>
          <w:szCs w:val="22"/>
        </w:rPr>
        <w:t>DPEI/SPPEP/GPP</w:t>
      </w:r>
      <w:r>
        <w:rPr>
          <w:rFonts w:cs="Arial"/>
          <w:color w:val="000000"/>
          <w:szCs w:val="22"/>
        </w:rPr>
        <w:t xml:space="preserve"> - </w:t>
      </w:r>
      <w:r w:rsidRPr="001E5E9B">
        <w:rPr>
          <w:rFonts w:cs="Arial"/>
          <w:color w:val="000000"/>
          <w:szCs w:val="22"/>
        </w:rPr>
        <w:t xml:space="preserve">Tél. : </w:t>
      </w:r>
      <w:r w:rsidR="00B67E3F" w:rsidRPr="00B67E3F">
        <w:rPr>
          <w:rFonts w:cs="Arial"/>
          <w:color w:val="000000"/>
          <w:szCs w:val="22"/>
        </w:rPr>
        <w:t>04.38.78.97.92</w:t>
      </w:r>
    </w:p>
    <w:p w14:paraId="438E0B15" w14:textId="6426DE09"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B67E3F" w:rsidRPr="0050079B">
          <w:rPr>
            <w:rStyle w:val="Lienhypertexte"/>
            <w:rFonts w:cs="Arial"/>
            <w:szCs w:val="22"/>
          </w:rPr>
          <w:t>stephane.collemare@cea.fr</w:t>
        </w:r>
      </w:hyperlink>
      <w:r w:rsidR="00B67E3F">
        <w:rPr>
          <w:rFonts w:cs="Arial"/>
          <w:color w:val="000000"/>
          <w:szCs w:val="22"/>
        </w:rPr>
        <w:t xml:space="preserve"> </w:t>
      </w:r>
    </w:p>
    <w:p w14:paraId="4220E52C" w14:textId="0304A407" w:rsidR="00B67E3F" w:rsidRDefault="00B67E3F" w:rsidP="007A3AD8">
      <w:pPr>
        <w:autoSpaceDE w:val="0"/>
        <w:autoSpaceDN w:val="0"/>
        <w:adjustRightInd w:val="0"/>
        <w:ind w:firstLine="360"/>
        <w:jc w:val="both"/>
        <w:rPr>
          <w:rFonts w:cs="Arial"/>
          <w:color w:val="000000"/>
          <w:szCs w:val="22"/>
        </w:rPr>
      </w:pPr>
    </w:p>
    <w:p w14:paraId="5B4BA4EE" w14:textId="43FC42AA" w:rsidR="00B67E3F" w:rsidRDefault="00B67E3F" w:rsidP="00B67E3F">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0003233E" w14:textId="51F6D912" w:rsidR="00B67E3F" w:rsidRDefault="00B67E3F" w:rsidP="00B67E3F">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bookmarkEnd w:id="26"/>
    <w:p w14:paraId="64154841" w14:textId="1378D149" w:rsidR="00B67E3F" w:rsidRPr="001E5E9B" w:rsidRDefault="00B67E3F"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4F6D8C8" w:rsidR="00411BC6" w:rsidRPr="001E5E9B" w:rsidRDefault="00411BC6" w:rsidP="00490070">
      <w:pPr>
        <w:numPr>
          <w:ilvl w:val="0"/>
          <w:numId w:val="14"/>
        </w:numPr>
        <w:autoSpaceDE w:val="0"/>
        <w:autoSpaceDN w:val="0"/>
        <w:adjustRightInd w:val="0"/>
        <w:jc w:val="both"/>
        <w:rPr>
          <w:rFonts w:cs="Arial"/>
          <w:szCs w:val="22"/>
        </w:rPr>
      </w:pPr>
      <w:bookmarkStart w:id="27" w:name="_Hlk200530374"/>
      <w:r w:rsidRPr="001E5E9B">
        <w:rPr>
          <w:rFonts w:cs="Arial"/>
          <w:color w:val="000000"/>
          <w:szCs w:val="22"/>
        </w:rPr>
        <w:t>M.</w:t>
      </w:r>
      <w:r>
        <w:rPr>
          <w:rFonts w:cs="Arial"/>
          <w:color w:val="000000"/>
          <w:szCs w:val="22"/>
        </w:rPr>
        <w:t xml:space="preserve"> </w:t>
      </w:r>
      <w:r w:rsidR="00B67E3F">
        <w:rPr>
          <w:rFonts w:cs="Arial"/>
          <w:color w:val="000000"/>
          <w:szCs w:val="22"/>
        </w:rPr>
        <w:t xml:space="preserve">Enzo SCHEIWE </w:t>
      </w:r>
      <w:r>
        <w:rPr>
          <w:rFonts w:cs="Arial"/>
          <w:color w:val="000000"/>
          <w:szCs w:val="22"/>
        </w:rPr>
        <w:t xml:space="preserve">– </w:t>
      </w:r>
      <w:r w:rsidR="00B67E3F">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B67E3F">
        <w:rPr>
          <w:rFonts w:cs="Arial"/>
          <w:color w:val="000000"/>
          <w:szCs w:val="22"/>
        </w:rPr>
        <w:t>36.42</w:t>
      </w:r>
    </w:p>
    <w:p w14:paraId="5B5A160C" w14:textId="02DE656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B67E3F">
        <w:rPr>
          <w:rFonts w:cs="Arial"/>
          <w:color w:val="000000"/>
          <w:szCs w:val="22"/>
        </w:rPr>
        <w:t xml:space="preserve"> </w:t>
      </w:r>
      <w:hyperlink r:id="rId10" w:history="1">
        <w:r w:rsidR="00B67E3F" w:rsidRPr="0050079B">
          <w:rPr>
            <w:rStyle w:val="Lienhypertexte"/>
            <w:rFonts w:cs="Arial"/>
            <w:szCs w:val="22"/>
          </w:rPr>
          <w:t>enzo.scheiwe@cea.fr</w:t>
        </w:r>
      </w:hyperlink>
      <w:r w:rsidR="00B67E3F">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5B3C7DFE"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t>M.</w:t>
      </w:r>
      <w:r w:rsidR="00B67E3F">
        <w:rPr>
          <w:rFonts w:cs="Arial"/>
          <w:color w:val="000000"/>
          <w:szCs w:val="22"/>
        </w:rPr>
        <w:t xml:space="preserve"> Steven YHUEL </w:t>
      </w:r>
      <w:r>
        <w:rPr>
          <w:rFonts w:cs="Arial"/>
          <w:color w:val="000000"/>
          <w:szCs w:val="22"/>
        </w:rPr>
        <w:t xml:space="preserve">– </w:t>
      </w:r>
      <w:r w:rsidR="00B67E3F">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B67E3F" w:rsidRPr="00B67E3F">
        <w:rPr>
          <w:rFonts w:cs="Arial"/>
          <w:color w:val="000000"/>
          <w:szCs w:val="22"/>
        </w:rPr>
        <w:t>04.38.78.95.74</w:t>
      </w:r>
      <w:r>
        <w:rPr>
          <w:rFonts w:cs="Arial"/>
          <w:color w:val="000000"/>
          <w:szCs w:val="22"/>
        </w:rPr>
        <w:t xml:space="preserve"> </w:t>
      </w:r>
    </w:p>
    <w:p w14:paraId="5D2BFFEC" w14:textId="79B76936" w:rsidR="001F18FE" w:rsidRDefault="001815E6" w:rsidP="00B67E3F">
      <w:pPr>
        <w:autoSpaceDE w:val="0"/>
        <w:autoSpaceDN w:val="0"/>
        <w:adjustRightInd w:val="0"/>
        <w:ind w:firstLine="360"/>
        <w:jc w:val="both"/>
        <w:rPr>
          <w:rFonts w:cs="Arial"/>
          <w:color w:val="000000"/>
          <w:szCs w:val="22"/>
        </w:rPr>
      </w:pPr>
      <w:r>
        <w:rPr>
          <w:rFonts w:cs="Arial"/>
          <w:color w:val="000000"/>
          <w:szCs w:val="22"/>
        </w:rPr>
        <w:t>E-mail :</w:t>
      </w:r>
      <w:r w:rsidR="00B67E3F">
        <w:rPr>
          <w:rFonts w:cs="Arial"/>
          <w:color w:val="000000"/>
          <w:szCs w:val="22"/>
        </w:rPr>
        <w:t xml:space="preserve"> </w:t>
      </w:r>
      <w:hyperlink r:id="rId11" w:history="1">
        <w:r w:rsidR="00B67E3F" w:rsidRPr="0050079B">
          <w:rPr>
            <w:rStyle w:val="Lienhypertexte"/>
            <w:rFonts w:cs="Arial"/>
            <w:szCs w:val="22"/>
          </w:rPr>
          <w:t>steven.yhuel@cea.fr</w:t>
        </w:r>
      </w:hyperlink>
      <w:r w:rsidR="00B67E3F">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FE85CA8"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w:t>
      </w:r>
      <w:r w:rsidR="004F5E3F">
        <w:rPr>
          <w:rFonts w:cs="Arial"/>
          <w:bCs/>
          <w:szCs w:val="22"/>
        </w:rPr>
        <w:t>.</w:t>
      </w:r>
      <w:r w:rsidRPr="00F94CE5">
        <w:rPr>
          <w:rFonts w:cs="Arial"/>
          <w:bCs/>
          <w:szCs w:val="22"/>
        </w:rPr>
        <w:t>69</w:t>
      </w:r>
      <w:r w:rsidR="004F5E3F">
        <w:rPr>
          <w:rFonts w:cs="Arial"/>
          <w:bCs/>
          <w:szCs w:val="22"/>
        </w:rPr>
        <w:t>.</w:t>
      </w:r>
      <w:r w:rsidRPr="00F94CE5">
        <w:rPr>
          <w:rFonts w:cs="Arial"/>
          <w:bCs/>
          <w:szCs w:val="22"/>
        </w:rPr>
        <w:t>08</w:t>
      </w:r>
      <w:r w:rsidR="004F5E3F">
        <w:rPr>
          <w:rFonts w:cs="Arial"/>
          <w:bCs/>
          <w:szCs w:val="22"/>
        </w:rPr>
        <w:t>.</w:t>
      </w:r>
      <w:r w:rsidRPr="00F94CE5">
        <w:rPr>
          <w:rFonts w:cs="Arial"/>
          <w:bCs/>
          <w:szCs w:val="22"/>
        </w:rPr>
        <w:t>47</w:t>
      </w:r>
      <w:r w:rsidR="004F5E3F">
        <w:rPr>
          <w:rFonts w:cs="Arial"/>
          <w:bCs/>
          <w:szCs w:val="22"/>
        </w:rPr>
        <w:t>.</w:t>
      </w:r>
      <w:r w:rsidRPr="00F94CE5">
        <w:rPr>
          <w:rFonts w:cs="Arial"/>
          <w:bCs/>
          <w:szCs w:val="22"/>
        </w:rPr>
        <w:t>50</w:t>
      </w:r>
    </w:p>
    <w:p w14:paraId="5F0EB1F7" w14:textId="7ECDA12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436AEC4B" w:rsidR="006172A3" w:rsidRPr="00F94CE5" w:rsidRDefault="001A0CBE" w:rsidP="006172A3">
      <w:pPr>
        <w:tabs>
          <w:tab w:val="left" w:pos="3420"/>
          <w:tab w:val="left" w:pos="5940"/>
        </w:tabs>
        <w:ind w:left="357"/>
        <w:jc w:val="both"/>
        <w:rPr>
          <w:rFonts w:cs="Arial"/>
          <w:bCs/>
          <w:iCs/>
          <w:szCs w:val="22"/>
        </w:rPr>
      </w:pPr>
      <w:hyperlink r:id="rId13" w:history="1">
        <w:r w:rsidR="00B67E3F" w:rsidRPr="0050079B">
          <w:rPr>
            <w:rStyle w:val="Lienhypertexte"/>
            <w:rFonts w:cs="Arial"/>
            <w:bCs/>
            <w:iCs/>
            <w:szCs w:val="22"/>
          </w:rPr>
          <w:t>RELANCES@cea.fr</w:t>
        </w:r>
      </w:hyperlink>
      <w:r w:rsidR="00B67E3F">
        <w:rPr>
          <w:rFonts w:cs="Arial"/>
          <w:bCs/>
          <w:iCs/>
          <w:szCs w:val="22"/>
        </w:rPr>
        <w:t xml:space="preserve"> </w:t>
      </w:r>
    </w:p>
    <w:p w14:paraId="48CC9598" w14:textId="008DDF48" w:rsidR="001F18FE" w:rsidRDefault="001F18FE" w:rsidP="00375218">
      <w:pPr>
        <w:autoSpaceDE w:val="0"/>
        <w:autoSpaceDN w:val="0"/>
        <w:adjustRightInd w:val="0"/>
        <w:ind w:left="360"/>
        <w:jc w:val="both"/>
        <w:rPr>
          <w:rFonts w:cs="Arial"/>
          <w:color w:val="000000"/>
          <w:szCs w:val="22"/>
        </w:rPr>
      </w:pPr>
    </w:p>
    <w:p w14:paraId="5DBB7F82" w14:textId="77777777" w:rsidR="00B67E3F" w:rsidRDefault="00B67E3F" w:rsidP="00375218">
      <w:pPr>
        <w:autoSpaceDE w:val="0"/>
        <w:autoSpaceDN w:val="0"/>
        <w:adjustRightInd w:val="0"/>
        <w:ind w:left="360"/>
        <w:jc w:val="both"/>
        <w:rPr>
          <w:rFonts w:cs="Arial"/>
          <w:color w:val="000000"/>
          <w:szCs w:val="22"/>
        </w:rPr>
      </w:pPr>
    </w:p>
    <w:p w14:paraId="21B326A7" w14:textId="3B39E598" w:rsidR="00411BC6" w:rsidRPr="00EC5784" w:rsidRDefault="00411BC6" w:rsidP="00490070">
      <w:pPr>
        <w:numPr>
          <w:ilvl w:val="1"/>
          <w:numId w:val="7"/>
        </w:numPr>
        <w:autoSpaceDE w:val="0"/>
        <w:autoSpaceDN w:val="0"/>
        <w:adjustRightInd w:val="0"/>
        <w:jc w:val="both"/>
        <w:rPr>
          <w:rFonts w:cs="Arial"/>
          <w:b/>
          <w:bCs/>
          <w:szCs w:val="22"/>
        </w:rPr>
      </w:pPr>
      <w:r w:rsidRPr="00EC5784">
        <w:rPr>
          <w:rFonts w:cs="Arial"/>
          <w:b/>
          <w:color w:val="000000"/>
          <w:szCs w:val="22"/>
        </w:rPr>
        <w:t>Correspondant du Maître d’œuvre</w:t>
      </w:r>
      <w:r w:rsidR="00EC5784">
        <w:rPr>
          <w:rFonts w:cs="Arial"/>
          <w:b/>
          <w:color w:val="000000"/>
          <w:szCs w:val="22"/>
        </w:rPr>
        <w:t xml:space="preserve"> et OPC</w:t>
      </w:r>
    </w:p>
    <w:p w14:paraId="70DEA2D1" w14:textId="728D4BE0" w:rsidR="00411BC6" w:rsidRPr="00EC5784" w:rsidRDefault="00411BC6" w:rsidP="00411BC6">
      <w:pPr>
        <w:autoSpaceDE w:val="0"/>
        <w:autoSpaceDN w:val="0"/>
        <w:adjustRightInd w:val="0"/>
        <w:jc w:val="both"/>
        <w:rPr>
          <w:rFonts w:cs="Arial"/>
          <w:color w:val="000000"/>
          <w:szCs w:val="22"/>
        </w:rPr>
      </w:pPr>
      <w:r w:rsidRPr="00EC5784">
        <w:t xml:space="preserve">La société </w:t>
      </w:r>
      <w:r w:rsidR="00B67E3F" w:rsidRPr="00EC5784">
        <w:t>AC2I</w:t>
      </w:r>
      <w:r w:rsidRPr="00EC5784">
        <w:t xml:space="preserve">, domiciliée </w:t>
      </w:r>
      <w:r w:rsidR="00B67E3F" w:rsidRPr="00EC5784">
        <w:rPr>
          <w:rFonts w:cs="Arial"/>
          <w:color w:val="000000"/>
          <w:szCs w:val="22"/>
        </w:rPr>
        <w:t>1110 chemin de Sommelonge 26290 DONZERE</w:t>
      </w:r>
      <w:r w:rsidRPr="00EC5784">
        <w:t xml:space="preserve">, est le Maître d’œuvre de l’Ouvrage. Son correspondant est : </w:t>
      </w:r>
    </w:p>
    <w:p w14:paraId="28191713" w14:textId="4A1767F2" w:rsidR="00411BC6" w:rsidRPr="00EC5784" w:rsidRDefault="00411BC6" w:rsidP="00490070">
      <w:pPr>
        <w:numPr>
          <w:ilvl w:val="0"/>
          <w:numId w:val="14"/>
        </w:numPr>
        <w:autoSpaceDE w:val="0"/>
        <w:autoSpaceDN w:val="0"/>
        <w:adjustRightInd w:val="0"/>
        <w:jc w:val="both"/>
        <w:rPr>
          <w:rFonts w:cs="Arial"/>
          <w:color w:val="000000"/>
          <w:szCs w:val="22"/>
        </w:rPr>
      </w:pPr>
      <w:r w:rsidRPr="00EC5784">
        <w:rPr>
          <w:rFonts w:cs="Arial"/>
          <w:color w:val="000000"/>
          <w:szCs w:val="22"/>
        </w:rPr>
        <w:t xml:space="preserve">M. </w:t>
      </w:r>
      <w:r w:rsidR="00B67E3F" w:rsidRPr="00EC5784">
        <w:rPr>
          <w:rFonts w:cs="Arial"/>
          <w:color w:val="000000"/>
          <w:szCs w:val="22"/>
        </w:rPr>
        <w:t>Maxime BOISSY</w:t>
      </w:r>
      <w:r w:rsidRPr="00EC5784">
        <w:rPr>
          <w:rFonts w:cs="Arial"/>
          <w:color w:val="000000"/>
          <w:szCs w:val="22"/>
        </w:rPr>
        <w:t xml:space="preserve"> - </w:t>
      </w:r>
      <w:r w:rsidR="00EC5784" w:rsidRPr="00EC5784">
        <w:rPr>
          <w:rFonts w:cs="Arial"/>
          <w:color w:val="000000"/>
          <w:szCs w:val="22"/>
        </w:rPr>
        <w:t>Président</w:t>
      </w:r>
      <w:r w:rsidRPr="00EC5784">
        <w:rPr>
          <w:rFonts w:cs="Arial"/>
          <w:color w:val="000000"/>
          <w:szCs w:val="22"/>
        </w:rPr>
        <w:t xml:space="preserve"> - Tél. : </w:t>
      </w:r>
      <w:r w:rsidR="00EC5784" w:rsidRPr="00EC5784">
        <w:rPr>
          <w:rFonts w:cs="Arial"/>
          <w:color w:val="000000"/>
          <w:szCs w:val="22"/>
        </w:rPr>
        <w:t>06</w:t>
      </w:r>
      <w:r w:rsidR="004F5E3F">
        <w:rPr>
          <w:rFonts w:cs="Arial"/>
          <w:color w:val="000000"/>
          <w:szCs w:val="22"/>
        </w:rPr>
        <w:t>.</w:t>
      </w:r>
      <w:r w:rsidR="00EC5784" w:rsidRPr="00EC5784">
        <w:rPr>
          <w:rFonts w:cs="Arial"/>
          <w:color w:val="000000"/>
          <w:szCs w:val="22"/>
        </w:rPr>
        <w:t>26</w:t>
      </w:r>
      <w:r w:rsidR="004F5E3F">
        <w:rPr>
          <w:rFonts w:cs="Arial"/>
          <w:color w:val="000000"/>
          <w:szCs w:val="22"/>
        </w:rPr>
        <w:t>.</w:t>
      </w:r>
      <w:r w:rsidR="00EC5784" w:rsidRPr="00EC5784">
        <w:rPr>
          <w:rFonts w:cs="Arial"/>
          <w:color w:val="000000"/>
          <w:szCs w:val="22"/>
        </w:rPr>
        <w:t>47</w:t>
      </w:r>
      <w:r w:rsidR="004F5E3F">
        <w:rPr>
          <w:rFonts w:cs="Arial"/>
          <w:color w:val="000000"/>
          <w:szCs w:val="22"/>
        </w:rPr>
        <w:t>.</w:t>
      </w:r>
      <w:r w:rsidR="00EC5784" w:rsidRPr="00EC5784">
        <w:rPr>
          <w:rFonts w:cs="Arial"/>
          <w:color w:val="000000"/>
          <w:szCs w:val="22"/>
        </w:rPr>
        <w:t>42</w:t>
      </w:r>
      <w:r w:rsidR="004F5E3F">
        <w:rPr>
          <w:rFonts w:cs="Arial"/>
          <w:color w:val="000000"/>
          <w:szCs w:val="22"/>
        </w:rPr>
        <w:t>.</w:t>
      </w:r>
      <w:r w:rsidR="00EC5784" w:rsidRPr="00EC5784">
        <w:rPr>
          <w:rFonts w:cs="Arial"/>
          <w:color w:val="000000"/>
          <w:szCs w:val="22"/>
        </w:rPr>
        <w:t>99</w:t>
      </w:r>
    </w:p>
    <w:p w14:paraId="65970426" w14:textId="6E4C755F" w:rsidR="00411BC6" w:rsidRPr="00EC5784" w:rsidRDefault="00411BC6" w:rsidP="007A3AD8">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00EC5784" w:rsidRPr="00EC5784">
          <w:rPr>
            <w:rStyle w:val="Lienhypertexte"/>
            <w:rFonts w:cs="Arial"/>
            <w:szCs w:val="22"/>
          </w:rPr>
          <w:t>maxime.boissy@ac2i.pro</w:t>
        </w:r>
      </w:hyperlink>
    </w:p>
    <w:p w14:paraId="6D87143F" w14:textId="77777777" w:rsidR="00411BC6" w:rsidRPr="004F5E3F" w:rsidRDefault="00411BC6" w:rsidP="00411BC6">
      <w:pPr>
        <w:autoSpaceDE w:val="0"/>
        <w:autoSpaceDN w:val="0"/>
        <w:adjustRightInd w:val="0"/>
        <w:jc w:val="both"/>
        <w:rPr>
          <w:rFonts w:cs="Arial"/>
          <w:color w:val="000000"/>
          <w:szCs w:val="22"/>
        </w:rPr>
      </w:pPr>
    </w:p>
    <w:p w14:paraId="7220AB0C" w14:textId="77777777" w:rsidR="00411BC6" w:rsidRPr="004F5E3F" w:rsidRDefault="00411BC6" w:rsidP="00490070">
      <w:pPr>
        <w:numPr>
          <w:ilvl w:val="1"/>
          <w:numId w:val="7"/>
        </w:numPr>
        <w:jc w:val="both"/>
        <w:rPr>
          <w:rFonts w:cs="Arial"/>
          <w:szCs w:val="22"/>
        </w:rPr>
      </w:pPr>
      <w:r w:rsidRPr="004F5E3F">
        <w:rPr>
          <w:b/>
        </w:rPr>
        <w:t xml:space="preserve"> Contrôleur Technique</w:t>
      </w:r>
    </w:p>
    <w:p w14:paraId="28970BA4" w14:textId="50F99F4C" w:rsidR="00411BC6" w:rsidRPr="004F5E3F" w:rsidRDefault="00411BC6" w:rsidP="004F5E3F">
      <w:pPr>
        <w:jc w:val="both"/>
        <w:rPr>
          <w:rFonts w:cs="Arial"/>
          <w:szCs w:val="22"/>
        </w:rPr>
      </w:pPr>
      <w:r w:rsidRPr="004F5E3F">
        <w:t xml:space="preserve">La société </w:t>
      </w:r>
      <w:r w:rsidR="004F5E3F" w:rsidRPr="004F5E3F">
        <w:t>Bureau Alpes Contrôles</w:t>
      </w:r>
      <w:r w:rsidRPr="004F5E3F">
        <w:t xml:space="preserve">, domiciliée </w:t>
      </w:r>
      <w:r w:rsidR="004F5E3F" w:rsidRPr="004F5E3F">
        <w:t>4 Rue de l'Octant 38130 ECHIROLLES</w:t>
      </w:r>
      <w:r w:rsidRPr="004F5E3F">
        <w:rPr>
          <w:rFonts w:cs="Arial"/>
          <w:szCs w:val="22"/>
        </w:rPr>
        <w:t xml:space="preserve">, est chargée d’une mission de contrôle technique. Son </w:t>
      </w:r>
      <w:r w:rsidRPr="004F5E3F">
        <w:t>correspondant est :</w:t>
      </w:r>
    </w:p>
    <w:p w14:paraId="45A66620" w14:textId="71963B6A"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sidRPr="004F5E3F">
        <w:rPr>
          <w:rFonts w:cs="Arial"/>
          <w:color w:val="000000"/>
          <w:szCs w:val="22"/>
        </w:rPr>
        <w:t>Stéphane MARRET</w:t>
      </w:r>
      <w:r w:rsidRPr="004F5E3F">
        <w:rPr>
          <w:rFonts w:cs="Arial"/>
          <w:color w:val="000000"/>
          <w:szCs w:val="22"/>
        </w:rPr>
        <w:t xml:space="preserve"> </w:t>
      </w:r>
      <w:r w:rsidR="004F5E3F" w:rsidRPr="004F5E3F">
        <w:rPr>
          <w:rFonts w:cs="Arial"/>
          <w:color w:val="000000"/>
          <w:szCs w:val="22"/>
        </w:rPr>
        <w:t>–</w:t>
      </w:r>
      <w:r w:rsidRPr="004F5E3F">
        <w:rPr>
          <w:rFonts w:cs="Arial"/>
          <w:color w:val="000000"/>
          <w:szCs w:val="22"/>
        </w:rPr>
        <w:t xml:space="preserve"> </w:t>
      </w:r>
      <w:r w:rsidR="004F5E3F" w:rsidRPr="004F5E3F">
        <w:rPr>
          <w:rFonts w:cs="Arial"/>
          <w:color w:val="000000"/>
          <w:szCs w:val="22"/>
        </w:rPr>
        <w:t>Chargé d’Affaires</w:t>
      </w:r>
      <w:r w:rsidRPr="004F5E3F">
        <w:rPr>
          <w:rFonts w:cs="Arial"/>
          <w:color w:val="000000"/>
          <w:szCs w:val="22"/>
        </w:rPr>
        <w:t xml:space="preserve"> - Tél. : </w:t>
      </w:r>
      <w:r w:rsidR="004F5E3F" w:rsidRPr="004F5E3F">
        <w:rPr>
          <w:rFonts w:cs="Arial"/>
          <w:color w:val="000000"/>
          <w:szCs w:val="22"/>
        </w:rPr>
        <w:t>04.85.87.07.00</w:t>
      </w:r>
    </w:p>
    <w:p w14:paraId="1BA8A169" w14:textId="0D8E7E9A" w:rsidR="00411BC6" w:rsidRPr="004F5E3F" w:rsidRDefault="00411BC6" w:rsidP="007A3AD8">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004F5E3F" w:rsidRPr="004F5E3F">
          <w:rPr>
            <w:rStyle w:val="Lienhypertexte"/>
            <w:rFonts w:cs="Arial"/>
            <w:szCs w:val="22"/>
          </w:rPr>
          <w:t>echirolles@alpes-controles.fr</w:t>
        </w:r>
      </w:hyperlink>
      <w:r w:rsidR="004F5E3F" w:rsidRPr="004F5E3F">
        <w:rPr>
          <w:rFonts w:cs="Arial"/>
          <w:color w:val="000000"/>
          <w:szCs w:val="22"/>
        </w:rPr>
        <w:t xml:space="preserve"> </w:t>
      </w:r>
    </w:p>
    <w:p w14:paraId="2F44ED12" w14:textId="77777777" w:rsidR="00411BC6" w:rsidRPr="004F5E3F" w:rsidRDefault="00411BC6" w:rsidP="00411BC6">
      <w:pPr>
        <w:jc w:val="both"/>
        <w:rPr>
          <w:rFonts w:cs="Arial"/>
          <w:bCs/>
          <w:szCs w:val="22"/>
        </w:rPr>
      </w:pPr>
    </w:p>
    <w:p w14:paraId="0247A0A9" w14:textId="77777777" w:rsidR="00411BC6" w:rsidRPr="004F5E3F" w:rsidRDefault="00411BC6" w:rsidP="00490070">
      <w:pPr>
        <w:numPr>
          <w:ilvl w:val="1"/>
          <w:numId w:val="7"/>
        </w:numPr>
        <w:jc w:val="both"/>
        <w:rPr>
          <w:rFonts w:cs="Arial"/>
          <w:bCs/>
          <w:szCs w:val="22"/>
        </w:rPr>
      </w:pPr>
      <w:r w:rsidRPr="004F5E3F">
        <w:rPr>
          <w:rFonts w:cs="Arial"/>
          <w:b/>
          <w:szCs w:val="22"/>
        </w:rPr>
        <w:t xml:space="preserve"> 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65F298B9" w14:textId="1E72DAC7" w:rsidR="00411BC6" w:rsidRPr="004F5E3F" w:rsidRDefault="00411BC6" w:rsidP="004F5E3F">
      <w:pPr>
        <w:jc w:val="both"/>
        <w:rPr>
          <w:rFonts w:cs="Arial"/>
          <w:szCs w:val="22"/>
        </w:rPr>
      </w:pPr>
      <w:r w:rsidRPr="004F5E3F">
        <w:t xml:space="preserve">La société </w:t>
      </w:r>
      <w:r w:rsidR="004F5E3F" w:rsidRPr="004F5E3F">
        <w:t>DEKRA INDUSTRIAL</w:t>
      </w:r>
      <w:r w:rsidRPr="004F5E3F">
        <w:t xml:space="preserve">, domiciliée </w:t>
      </w:r>
      <w:r w:rsidR="004F5E3F" w:rsidRPr="004F5E3F">
        <w:t>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26D9D1F1" w14:textId="28829F5F"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Pr>
          <w:rFonts w:cs="Arial"/>
          <w:color w:val="000000"/>
          <w:szCs w:val="22"/>
        </w:rPr>
        <w:t>Denis TOURNIER</w:t>
      </w:r>
      <w:r w:rsidRPr="004F5E3F">
        <w:rPr>
          <w:rFonts w:cs="Arial"/>
          <w:color w:val="000000"/>
          <w:szCs w:val="22"/>
        </w:rPr>
        <w:t xml:space="preserve"> </w:t>
      </w:r>
      <w:r w:rsidR="004F5E3F">
        <w:rPr>
          <w:rFonts w:cs="Arial"/>
          <w:color w:val="000000"/>
          <w:szCs w:val="22"/>
        </w:rPr>
        <w:t>–</w:t>
      </w:r>
      <w:r w:rsidRPr="004F5E3F">
        <w:rPr>
          <w:rFonts w:cs="Arial"/>
          <w:color w:val="000000"/>
          <w:szCs w:val="22"/>
        </w:rPr>
        <w:t xml:space="preserve"> </w:t>
      </w:r>
      <w:r w:rsidR="004F5E3F">
        <w:rPr>
          <w:rFonts w:cs="Arial"/>
          <w:color w:val="000000"/>
          <w:szCs w:val="22"/>
        </w:rPr>
        <w:t>Coordinateur SPS</w:t>
      </w:r>
      <w:r w:rsidRPr="004F5E3F">
        <w:rPr>
          <w:rFonts w:cs="Arial"/>
          <w:color w:val="000000"/>
          <w:szCs w:val="22"/>
        </w:rPr>
        <w:t xml:space="preserve"> - Tél. : </w:t>
      </w:r>
      <w:r w:rsidR="004F5E3F" w:rsidRPr="004F5E3F">
        <w:rPr>
          <w:rFonts w:cs="Arial"/>
          <w:color w:val="000000"/>
          <w:szCs w:val="22"/>
        </w:rPr>
        <w:t>07</w:t>
      </w:r>
      <w:r w:rsidR="004F5E3F">
        <w:rPr>
          <w:rFonts w:cs="Arial"/>
          <w:color w:val="000000"/>
          <w:szCs w:val="22"/>
        </w:rPr>
        <w:t>.</w:t>
      </w:r>
      <w:r w:rsidR="004F5E3F" w:rsidRPr="004F5E3F">
        <w:rPr>
          <w:rFonts w:cs="Arial"/>
          <w:color w:val="000000"/>
          <w:szCs w:val="22"/>
        </w:rPr>
        <w:t>85</w:t>
      </w:r>
      <w:r w:rsidR="004F5E3F">
        <w:rPr>
          <w:rFonts w:cs="Arial"/>
          <w:color w:val="000000"/>
          <w:szCs w:val="22"/>
        </w:rPr>
        <w:t>.1</w:t>
      </w:r>
      <w:r w:rsidR="004F5E3F" w:rsidRPr="004F5E3F">
        <w:rPr>
          <w:rFonts w:cs="Arial"/>
          <w:color w:val="000000"/>
          <w:szCs w:val="22"/>
        </w:rPr>
        <w:t>3</w:t>
      </w:r>
      <w:r w:rsidR="004F5E3F">
        <w:rPr>
          <w:rFonts w:cs="Arial"/>
          <w:color w:val="000000"/>
          <w:szCs w:val="22"/>
        </w:rPr>
        <w:t>.</w:t>
      </w:r>
      <w:r w:rsidR="004F5E3F" w:rsidRPr="004F5E3F">
        <w:rPr>
          <w:rFonts w:cs="Arial"/>
          <w:color w:val="000000"/>
          <w:szCs w:val="22"/>
        </w:rPr>
        <w:t>59</w:t>
      </w:r>
      <w:r w:rsidR="004F5E3F">
        <w:rPr>
          <w:rFonts w:cs="Arial"/>
          <w:color w:val="000000"/>
          <w:szCs w:val="22"/>
        </w:rPr>
        <w:t>.</w:t>
      </w:r>
      <w:r w:rsidR="004F5E3F" w:rsidRPr="004F5E3F">
        <w:rPr>
          <w:rFonts w:cs="Arial"/>
          <w:color w:val="000000"/>
          <w:szCs w:val="22"/>
        </w:rPr>
        <w:t>10</w:t>
      </w:r>
    </w:p>
    <w:p w14:paraId="0D57D123" w14:textId="77777777" w:rsidR="00411BC6" w:rsidRDefault="00411BC6" w:rsidP="007A3AD8">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CFEE33C" w14:textId="77777777" w:rsidR="00411BC6" w:rsidRPr="001E5E9B" w:rsidRDefault="00411BC6" w:rsidP="00411BC6">
      <w:pPr>
        <w:autoSpaceDE w:val="0"/>
        <w:autoSpaceDN w:val="0"/>
        <w:adjustRightInd w:val="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A04476">
        <w:rPr>
          <w:rFonts w:cs="Arial"/>
          <w:color w:val="000000"/>
          <w:szCs w:val="22"/>
          <w:highlight w:val="cyan"/>
        </w:rPr>
        <w:t>.__________</w:t>
      </w:r>
      <w:r w:rsidR="00F44386" w:rsidRPr="00A04476">
        <w:rPr>
          <w:rFonts w:cs="Arial"/>
          <w:color w:val="000000"/>
          <w:szCs w:val="22"/>
          <w:highlight w:val="cyan"/>
        </w:rPr>
        <w:t>__________________</w:t>
      </w:r>
      <w:r w:rsidRPr="00A04476">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A04476">
        <w:rPr>
          <w:rFonts w:cs="Arial"/>
          <w:color w:val="000000"/>
          <w:szCs w:val="22"/>
          <w:highlight w:val="cyan"/>
        </w:rPr>
        <w:t>_____________</w:t>
      </w:r>
      <w:r w:rsidR="00F44386" w:rsidRPr="00A04476">
        <w:rPr>
          <w:rFonts w:cs="Arial"/>
          <w:color w:val="000000"/>
          <w:szCs w:val="22"/>
          <w:highlight w:val="cyan"/>
        </w:rPr>
        <w:t>_____________</w:t>
      </w:r>
      <w:r w:rsidRPr="00A04476">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A04476">
        <w:rPr>
          <w:rFonts w:cs="Arial"/>
          <w:color w:val="000000"/>
          <w:szCs w:val="22"/>
          <w:highlight w:val="cyan"/>
        </w:rPr>
        <w:t>_______</w:t>
      </w:r>
      <w:r w:rsidR="007A3AD8" w:rsidRPr="00A04476">
        <w:rPr>
          <w:rFonts w:cs="Arial"/>
          <w:color w:val="000000"/>
          <w:szCs w:val="22"/>
          <w:highlight w:val="cyan"/>
        </w:rPr>
        <w:t>_____</w:t>
      </w:r>
      <w:r w:rsidRPr="00A04476">
        <w:rPr>
          <w:rFonts w:cs="Arial"/>
          <w:color w:val="000000"/>
          <w:szCs w:val="22"/>
          <w:highlight w:val="cyan"/>
        </w:rPr>
        <w:t>_</w:t>
      </w:r>
      <w:r w:rsidR="007A3AD8" w:rsidRPr="00A04476">
        <w:rPr>
          <w:rFonts w:cs="Arial"/>
          <w:color w:val="000000"/>
          <w:szCs w:val="22"/>
          <w:highlight w:val="cyan"/>
        </w:rPr>
        <w:t>__</w:t>
      </w:r>
      <w:r w:rsidR="00F44386" w:rsidRPr="00A04476">
        <w:rPr>
          <w:rFonts w:cs="Arial"/>
          <w:color w:val="000000"/>
          <w:szCs w:val="22"/>
          <w:highlight w:val="cyan"/>
        </w:rPr>
        <w:t>_______________</w:t>
      </w:r>
      <w:r w:rsidR="007A3AD8" w:rsidRPr="00A04476">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EC5784" w:rsidRDefault="00080150" w:rsidP="00411BC6">
      <w:pPr>
        <w:autoSpaceDE w:val="0"/>
        <w:autoSpaceDN w:val="0"/>
        <w:adjustRightInd w:val="0"/>
        <w:jc w:val="both"/>
        <w:rPr>
          <w:rFonts w:cs="Arial"/>
          <w:color w:val="000000"/>
          <w:szCs w:val="22"/>
        </w:rPr>
      </w:pPr>
    </w:p>
    <w:p w14:paraId="5B2195FA" w14:textId="77777777" w:rsidR="00411BC6" w:rsidRPr="00EC5784" w:rsidRDefault="00411BC6" w:rsidP="00411BC6">
      <w:pPr>
        <w:autoSpaceDE w:val="0"/>
        <w:autoSpaceDN w:val="0"/>
        <w:adjustRightInd w:val="0"/>
        <w:jc w:val="both"/>
        <w:rPr>
          <w:rFonts w:cs="Arial"/>
          <w:color w:val="000000"/>
          <w:szCs w:val="22"/>
        </w:rPr>
      </w:pPr>
      <w:r w:rsidRPr="00EC5784">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3729BDAE" w:rsidR="00411BC6" w:rsidRDefault="00411BC6" w:rsidP="00411BC6">
      <w:pPr>
        <w:autoSpaceDE w:val="0"/>
        <w:autoSpaceDN w:val="0"/>
        <w:adjustRightInd w:val="0"/>
        <w:jc w:val="both"/>
        <w:rPr>
          <w:rFonts w:cs="Arial"/>
          <w:color w:val="000000"/>
          <w:szCs w:val="22"/>
        </w:rPr>
      </w:pPr>
      <w:r w:rsidRPr="00EC5784">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8" w:name="_Toc496179783"/>
      <w:bookmarkStart w:id="29" w:name="_Toc201220660"/>
      <w:r w:rsidRPr="00FE0D4A">
        <w:t>ETENDUE DES TRAVAUX</w:t>
      </w:r>
      <w:bookmarkEnd w:id="28"/>
      <w:bookmarkEnd w:id="29"/>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27AA0F6A" w14:textId="77777777" w:rsidR="00F55F78" w:rsidRPr="0055060A" w:rsidRDefault="00F55F78" w:rsidP="00F55F78">
      <w:pPr>
        <w:jc w:val="both"/>
        <w:rPr>
          <w:rFonts w:cs="Arial"/>
          <w:szCs w:val="22"/>
        </w:rPr>
      </w:pPr>
      <w:r w:rsidRPr="0055060A">
        <w:rPr>
          <w:rFonts w:cs="Arial"/>
          <w:szCs w:val="22"/>
        </w:rPr>
        <w:t>Les travaux confiés au Titulaire comprennent la ou les options suivantes :</w:t>
      </w:r>
    </w:p>
    <w:p w14:paraId="421E2D79" w14:textId="02F034B8" w:rsidR="00F55F78" w:rsidRPr="0055060A" w:rsidRDefault="00F55F78" w:rsidP="00F55F78">
      <w:pPr>
        <w:pStyle w:val="Paragraphedeliste"/>
        <w:numPr>
          <w:ilvl w:val="0"/>
          <w:numId w:val="12"/>
        </w:numPr>
        <w:tabs>
          <w:tab w:val="left" w:pos="1134"/>
          <w:tab w:val="left" w:pos="6946"/>
        </w:tabs>
        <w:rPr>
          <w:rFonts w:cs="Arial"/>
          <w:sz w:val="22"/>
          <w:szCs w:val="22"/>
        </w:rPr>
      </w:pPr>
      <w:r w:rsidRPr="0055060A">
        <w:rPr>
          <w:rFonts w:cs="Arial"/>
          <w:sz w:val="22"/>
          <w:szCs w:val="22"/>
        </w:rPr>
        <w:lastRenderedPageBreak/>
        <w:t>Option n°1 : « </w:t>
      </w:r>
      <w:r w:rsidR="0055060A" w:rsidRPr="0055060A">
        <w:rPr>
          <w:rFonts w:cs="Arial"/>
          <w:sz w:val="22"/>
          <w:szCs w:val="22"/>
        </w:rPr>
        <w:t>Chauffage et rafraichissement de la salle de réunion R+1</w:t>
      </w:r>
      <w:r w:rsidRPr="0055060A">
        <w:rPr>
          <w:rFonts w:cs="Arial"/>
          <w:sz w:val="22"/>
          <w:szCs w:val="22"/>
        </w:rPr>
        <w:t xml:space="preserve"> »</w:t>
      </w:r>
    </w:p>
    <w:p w14:paraId="54232F7D" w14:textId="5F8587F3" w:rsidR="0055060A" w:rsidRPr="0055060A" w:rsidRDefault="0055060A" w:rsidP="00F55F78">
      <w:pPr>
        <w:pStyle w:val="Paragraphedeliste"/>
        <w:numPr>
          <w:ilvl w:val="0"/>
          <w:numId w:val="12"/>
        </w:numPr>
        <w:tabs>
          <w:tab w:val="left" w:pos="1134"/>
          <w:tab w:val="left" w:pos="6946"/>
        </w:tabs>
        <w:rPr>
          <w:rFonts w:cs="Arial"/>
          <w:sz w:val="22"/>
          <w:szCs w:val="22"/>
        </w:rPr>
      </w:pPr>
      <w:r w:rsidRPr="0055060A">
        <w:rPr>
          <w:rFonts w:cs="Arial"/>
          <w:sz w:val="22"/>
          <w:szCs w:val="22"/>
        </w:rPr>
        <w:t>Option n°2 : « Ventilation de la salle de réunion R+1 »</w:t>
      </w:r>
    </w:p>
    <w:p w14:paraId="1AC35E3D" w14:textId="77777777" w:rsidR="00F55F78" w:rsidRPr="0055060A" w:rsidRDefault="00F55F78" w:rsidP="00F55F78">
      <w:pPr>
        <w:jc w:val="both"/>
        <w:rPr>
          <w:rFonts w:cs="Arial"/>
          <w:szCs w:val="22"/>
        </w:rPr>
      </w:pPr>
    </w:p>
    <w:p w14:paraId="5403177C" w14:textId="1E253BF1" w:rsidR="00F55F78" w:rsidRPr="0055060A" w:rsidRDefault="00F55F78" w:rsidP="00F55F78">
      <w:pPr>
        <w:jc w:val="both"/>
        <w:rPr>
          <w:rFonts w:cs="Arial"/>
          <w:szCs w:val="22"/>
        </w:rPr>
      </w:pPr>
      <w:r w:rsidRPr="0055060A">
        <w:rPr>
          <w:rFonts w:cs="Arial"/>
          <w:szCs w:val="22"/>
        </w:rPr>
        <w:t xml:space="preserve">Le CEA lève l’option, le cas échéant, à la notification du marché, ou au plus tard dans un délai de </w:t>
      </w:r>
      <w:r w:rsidR="0055060A" w:rsidRPr="0055060A">
        <w:rPr>
          <w:rFonts w:cs="Arial"/>
          <w:szCs w:val="22"/>
        </w:rPr>
        <w:t xml:space="preserve">4 </w:t>
      </w:r>
      <w:r w:rsidRPr="0055060A">
        <w:rPr>
          <w:rFonts w:cs="Arial"/>
          <w:szCs w:val="22"/>
        </w:rPr>
        <w:t xml:space="preserve">mois à compter de la notification </w:t>
      </w:r>
      <w:r w:rsidR="0055060A" w:rsidRPr="0055060A">
        <w:rPr>
          <w:rFonts w:cs="Arial"/>
          <w:szCs w:val="22"/>
        </w:rPr>
        <w:t>de l’</w:t>
      </w:r>
      <w:r w:rsidRPr="0055060A">
        <w:rPr>
          <w:rFonts w:cs="Arial"/>
          <w:szCs w:val="22"/>
        </w:rPr>
        <w:t>OS.</w:t>
      </w:r>
    </w:p>
    <w:p w14:paraId="15A8DB46" w14:textId="77777777" w:rsidR="00F55F78" w:rsidRPr="0055060A" w:rsidRDefault="00F55F78" w:rsidP="00F55F78">
      <w:pPr>
        <w:jc w:val="both"/>
        <w:rPr>
          <w:rFonts w:cs="Arial"/>
          <w:color w:val="000000"/>
          <w:szCs w:val="22"/>
        </w:rPr>
      </w:pPr>
    </w:p>
    <w:p w14:paraId="09F0BD23" w14:textId="77777777" w:rsidR="00F55F78" w:rsidRPr="0055060A" w:rsidRDefault="00F55F78" w:rsidP="00F55F78">
      <w:pPr>
        <w:jc w:val="both"/>
        <w:rPr>
          <w:rFonts w:cs="Arial"/>
          <w:color w:val="000000"/>
          <w:szCs w:val="22"/>
        </w:rPr>
      </w:pPr>
      <w:r w:rsidRPr="0055060A">
        <w:rPr>
          <w:rFonts w:cs="Arial"/>
          <w:color w:val="000000"/>
          <w:szCs w:val="22"/>
        </w:rPr>
        <w:t>Le Titulaire ne pourra pas prétendre au versement d’une indemnité en cas de non levée de l’option.</w:t>
      </w:r>
    </w:p>
    <w:p w14:paraId="73949DBC" w14:textId="77777777" w:rsidR="00F55F78" w:rsidRPr="0055060A" w:rsidRDefault="00F55F78" w:rsidP="00F55F78">
      <w:pPr>
        <w:jc w:val="both"/>
        <w:rPr>
          <w:rFonts w:cs="Arial"/>
          <w:color w:val="000000"/>
          <w:szCs w:val="22"/>
        </w:rPr>
      </w:pPr>
    </w:p>
    <w:p w14:paraId="27743414" w14:textId="77777777" w:rsidR="00F55F78" w:rsidRPr="00E74630" w:rsidRDefault="00F55F78" w:rsidP="00F55F78">
      <w:pPr>
        <w:jc w:val="both"/>
        <w:rPr>
          <w:rFonts w:cs="Arial"/>
          <w:color w:val="000000"/>
          <w:szCs w:val="22"/>
        </w:rPr>
      </w:pPr>
      <w:bookmarkStart w:id="30" w:name="_Toc367786374"/>
      <w:bookmarkStart w:id="31" w:name="_Toc367796180"/>
      <w:bookmarkStart w:id="32" w:name="_Toc398545031"/>
      <w:bookmarkStart w:id="33" w:name="_Toc493154776"/>
      <w:bookmarkStart w:id="34" w:name="_Toc496168261"/>
      <w:bookmarkStart w:id="35" w:name="_Toc496179784"/>
      <w:r w:rsidRPr="0055060A">
        <w:rPr>
          <w:rFonts w:cs="Arial"/>
          <w:color w:val="000000"/>
          <w:szCs w:val="22"/>
        </w:rPr>
        <w:t>Les travaux de base et l’option sont ci-après désignés ensemble et/ou individuellement par le terme « les Travaux ».</w:t>
      </w:r>
      <w:bookmarkEnd w:id="30"/>
      <w:bookmarkEnd w:id="31"/>
      <w:bookmarkEnd w:id="32"/>
      <w:bookmarkEnd w:id="33"/>
      <w:bookmarkEnd w:id="34"/>
      <w:bookmarkEnd w:id="35"/>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A04476" w:rsidRDefault="00360235" w:rsidP="00360235">
      <w:pPr>
        <w:pStyle w:val="Titre1"/>
        <w:numPr>
          <w:ilvl w:val="0"/>
          <w:numId w:val="7"/>
        </w:numPr>
      </w:pPr>
      <w:bookmarkStart w:id="36" w:name="_Toc309140350"/>
      <w:bookmarkStart w:id="37" w:name="_Toc319682366"/>
      <w:bookmarkStart w:id="38" w:name="_Toc395625718"/>
      <w:bookmarkStart w:id="39" w:name="_Toc405974365"/>
      <w:bookmarkStart w:id="40" w:name="_Toc496599555"/>
      <w:bookmarkStart w:id="41" w:name="_Toc201220661"/>
      <w:bookmarkStart w:id="42" w:name="_Toc206303910"/>
      <w:bookmarkStart w:id="43" w:name="_Toc206304550"/>
      <w:bookmarkStart w:id="44" w:name="_Toc206304561"/>
      <w:r w:rsidRPr="00A04476">
        <w:t>CLAUSE D’INSERTION ET D’EMPLOI</w:t>
      </w:r>
      <w:bookmarkEnd w:id="36"/>
      <w:bookmarkEnd w:id="37"/>
      <w:bookmarkEnd w:id="38"/>
      <w:bookmarkEnd w:id="39"/>
      <w:bookmarkEnd w:id="40"/>
      <w:bookmarkEnd w:id="41"/>
      <w:r w:rsidRPr="00A04476">
        <w:t xml:space="preserve"> </w:t>
      </w:r>
    </w:p>
    <w:p w14:paraId="0553194D" w14:textId="77777777" w:rsidR="00360235" w:rsidRPr="00A04476" w:rsidRDefault="00360235" w:rsidP="00360235"/>
    <w:p w14:paraId="0A8BB2B3" w14:textId="77777777" w:rsidR="004601EB" w:rsidRPr="00A04476" w:rsidRDefault="004601EB" w:rsidP="004601EB">
      <w:pPr>
        <w:autoSpaceDE w:val="0"/>
        <w:autoSpaceDN w:val="0"/>
        <w:adjustRightInd w:val="0"/>
        <w:jc w:val="both"/>
        <w:rPr>
          <w:rFonts w:cs="Arial"/>
          <w:color w:val="000000"/>
          <w:szCs w:val="22"/>
        </w:rPr>
      </w:pPr>
      <w:r w:rsidRPr="00A04476">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45" w:name="_Hlk195864128"/>
      <w:r w:rsidRPr="00A04476">
        <w:rPr>
          <w:rFonts w:cs="Arial"/>
          <w:color w:val="000000"/>
          <w:szCs w:val="22"/>
        </w:rPr>
        <w:t>des articles L2111-1 et L2112-2</w:t>
      </w:r>
      <w:bookmarkEnd w:id="45"/>
      <w:r w:rsidRPr="00A04476">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6496B2A" w:rsidR="004601EB" w:rsidRPr="00A04476" w:rsidRDefault="004601EB" w:rsidP="004601EB">
      <w:pPr>
        <w:jc w:val="both"/>
        <w:rPr>
          <w:rFonts w:cs="Arial"/>
          <w:b/>
          <w:bCs/>
          <w:szCs w:val="22"/>
        </w:rPr>
      </w:pPr>
      <w:r w:rsidRPr="00A04476">
        <w:rPr>
          <w:rFonts w:cs="Arial"/>
          <w:szCs w:val="22"/>
        </w:rPr>
        <w:t xml:space="preserve">Afin de participer à cette action d'insertion, le Titulaire s'engage à réserver aux personnes visées par l’annexe 6 du présent </w:t>
      </w:r>
      <w:r w:rsidR="00EC5784" w:rsidRPr="00A04476">
        <w:rPr>
          <w:rFonts w:cs="Arial"/>
          <w:szCs w:val="22"/>
        </w:rPr>
        <w:t>marché «</w:t>
      </w:r>
      <w:r w:rsidRPr="00A04476">
        <w:rPr>
          <w:rFonts w:cs="Arial"/>
          <w:szCs w:val="22"/>
        </w:rPr>
        <w:t xml:space="preserve"> Insertion et emploi », </w:t>
      </w:r>
      <w:r w:rsidR="00A04476" w:rsidRPr="00A04476">
        <w:rPr>
          <w:rFonts w:cs="Arial"/>
          <w:b/>
          <w:bCs/>
          <w:szCs w:val="22"/>
          <w:highlight w:val="cyan"/>
        </w:rPr>
        <w:t>____</w:t>
      </w:r>
      <w:r w:rsidRPr="00A04476">
        <w:rPr>
          <w:rFonts w:cs="Arial"/>
          <w:b/>
          <w:bCs/>
          <w:szCs w:val="22"/>
        </w:rPr>
        <w:t xml:space="preserve"> heures de travail sur la durée du marché.</w:t>
      </w:r>
    </w:p>
    <w:p w14:paraId="119D7254" w14:textId="77777777" w:rsidR="004601EB" w:rsidRPr="00A04476" w:rsidRDefault="004601EB" w:rsidP="004601EB">
      <w:pPr>
        <w:jc w:val="both"/>
        <w:rPr>
          <w:rFonts w:cs="Arial"/>
          <w:szCs w:val="22"/>
        </w:rPr>
      </w:pPr>
      <w:r w:rsidRPr="00A04476">
        <w:rPr>
          <w:rFonts w:cs="Arial"/>
          <w:szCs w:val="22"/>
        </w:rPr>
        <w:t xml:space="preserve">Le nombre d’heures indiqué ci-dessus constitue un minimum obligatoire. Le Titulaire est libre de réserver un volume plus important. </w:t>
      </w:r>
    </w:p>
    <w:p w14:paraId="6037B08B" w14:textId="77777777" w:rsidR="004601EB" w:rsidRPr="00A04476" w:rsidRDefault="004601EB" w:rsidP="004601EB">
      <w:pPr>
        <w:autoSpaceDE w:val="0"/>
        <w:autoSpaceDN w:val="0"/>
        <w:adjustRightInd w:val="0"/>
        <w:jc w:val="both"/>
        <w:rPr>
          <w:rFonts w:cs="Arial"/>
          <w:color w:val="000000"/>
          <w:szCs w:val="22"/>
        </w:rPr>
      </w:pPr>
    </w:p>
    <w:p w14:paraId="537CAEE5" w14:textId="06F291A5" w:rsidR="004601EB" w:rsidRPr="00A04476" w:rsidRDefault="004601EB" w:rsidP="004601EB">
      <w:pPr>
        <w:jc w:val="both"/>
        <w:rPr>
          <w:rFonts w:cs="Arial"/>
          <w:szCs w:val="22"/>
        </w:rPr>
      </w:pPr>
      <w:r w:rsidRPr="00A04476">
        <w:rPr>
          <w:rFonts w:cs="Arial"/>
          <w:szCs w:val="22"/>
        </w:rPr>
        <w:t>L’annexe 6 du présent marché précise les modalités de mise en œuvre de cette clause d’exécution et les conditions de son contrôle.</w:t>
      </w:r>
    </w:p>
    <w:p w14:paraId="714E5E55" w14:textId="77777777" w:rsidR="004601EB" w:rsidRPr="00A04476" w:rsidRDefault="004601EB" w:rsidP="004601EB">
      <w:pPr>
        <w:jc w:val="both"/>
        <w:rPr>
          <w:rFonts w:cs="Arial"/>
          <w:szCs w:val="22"/>
        </w:rPr>
      </w:pPr>
    </w:p>
    <w:p w14:paraId="6685C63B" w14:textId="77777777" w:rsidR="004601EB" w:rsidRPr="00A04476" w:rsidRDefault="004601EB" w:rsidP="004601EB">
      <w:pPr>
        <w:jc w:val="both"/>
        <w:rPr>
          <w:rFonts w:cs="Arial"/>
          <w:b/>
          <w:bCs/>
          <w:szCs w:val="22"/>
          <w:u w:val="single"/>
        </w:rPr>
      </w:pPr>
      <w:r w:rsidRPr="00A04476">
        <w:rPr>
          <w:rFonts w:cs="Arial"/>
          <w:b/>
          <w:bCs/>
          <w:szCs w:val="22"/>
          <w:u w:val="single"/>
        </w:rPr>
        <w:t>Contact et renseignements :</w:t>
      </w:r>
    </w:p>
    <w:p w14:paraId="3512C03E" w14:textId="77777777" w:rsidR="004601EB" w:rsidRPr="00A04476" w:rsidRDefault="004601EB" w:rsidP="004601EB">
      <w:pPr>
        <w:jc w:val="both"/>
        <w:rPr>
          <w:rFonts w:cs="Arial"/>
          <w:szCs w:val="22"/>
        </w:rPr>
      </w:pPr>
      <w:r w:rsidRPr="00A04476">
        <w:rPr>
          <w:rFonts w:cs="Arial"/>
          <w:szCs w:val="22"/>
        </w:rPr>
        <w:t>Le CEA dans le cadre de l’exécution de la clause sociale est représenté par :</w:t>
      </w:r>
    </w:p>
    <w:p w14:paraId="2B65D933" w14:textId="77777777" w:rsidR="004601EB" w:rsidRPr="00A04476" w:rsidRDefault="004601EB" w:rsidP="004601EB">
      <w:pPr>
        <w:jc w:val="both"/>
        <w:rPr>
          <w:rFonts w:cs="Arial"/>
          <w:szCs w:val="22"/>
        </w:rPr>
      </w:pPr>
      <w:r w:rsidRPr="00A04476">
        <w:rPr>
          <w:rFonts w:cs="Arial"/>
          <w:szCs w:val="22"/>
        </w:rPr>
        <w:t>Le Service Ressource et Développement pour l'Emploi de Grenoble Alpes Métropole</w:t>
      </w:r>
    </w:p>
    <w:p w14:paraId="7D4A48B9" w14:textId="77777777" w:rsidR="004601EB" w:rsidRPr="00A04476" w:rsidRDefault="004601EB" w:rsidP="004601EB">
      <w:pPr>
        <w:rPr>
          <w:rFonts w:cs="Arial"/>
          <w:szCs w:val="22"/>
        </w:rPr>
      </w:pPr>
      <w:r w:rsidRPr="00A04476">
        <w:rPr>
          <w:rFonts w:cs="Arial"/>
          <w:szCs w:val="22"/>
        </w:rPr>
        <w:t>Contact :  Maryline GUIGNARD – Chargée Mission Clauses Emploi</w:t>
      </w:r>
    </w:p>
    <w:p w14:paraId="25D4E130" w14:textId="77777777" w:rsidR="004601EB" w:rsidRPr="00A04476" w:rsidRDefault="004601EB" w:rsidP="004601EB">
      <w:pPr>
        <w:rPr>
          <w:rFonts w:cs="Arial"/>
          <w:szCs w:val="22"/>
        </w:rPr>
      </w:pPr>
      <w:r w:rsidRPr="00A04476">
        <w:rPr>
          <w:rFonts w:cs="Arial"/>
          <w:szCs w:val="22"/>
        </w:rPr>
        <w:t xml:space="preserve">Tél : 04.85 59 95 70 et 07 88 22 90 01 </w:t>
      </w:r>
    </w:p>
    <w:p w14:paraId="72CFAB34" w14:textId="77777777" w:rsidR="004601EB" w:rsidRPr="00A04476" w:rsidRDefault="004601EB" w:rsidP="004601EB">
      <w:pPr>
        <w:rPr>
          <w:rFonts w:cs="Arial"/>
          <w:szCs w:val="22"/>
        </w:rPr>
      </w:pPr>
      <w:r w:rsidRPr="00A04476">
        <w:rPr>
          <w:rFonts w:cs="Arial"/>
          <w:szCs w:val="22"/>
        </w:rPr>
        <w:t xml:space="preserve">Mail : </w:t>
      </w:r>
      <w:hyperlink r:id="rId16" w:history="1">
        <w:r w:rsidRPr="00A04476">
          <w:rPr>
            <w:rFonts w:cs="Arial"/>
            <w:color w:val="0000FF"/>
            <w:szCs w:val="22"/>
            <w:u w:val="single"/>
          </w:rPr>
          <w:t>maryline.guignard@grenoblealpesmetropole.fr</w:t>
        </w:r>
      </w:hyperlink>
    </w:p>
    <w:p w14:paraId="23E7CFA5" w14:textId="77777777" w:rsidR="004601EB" w:rsidRPr="00A04476" w:rsidRDefault="004601EB" w:rsidP="004601EB">
      <w:pPr>
        <w:autoSpaceDE w:val="0"/>
        <w:autoSpaceDN w:val="0"/>
        <w:adjustRightInd w:val="0"/>
        <w:jc w:val="both"/>
        <w:rPr>
          <w:rFonts w:cs="Arial"/>
          <w:szCs w:val="22"/>
        </w:rPr>
      </w:pPr>
    </w:p>
    <w:p w14:paraId="0F15BA32" w14:textId="77777777" w:rsidR="004601EB" w:rsidRPr="00A04476" w:rsidRDefault="004601EB" w:rsidP="004601EB">
      <w:pPr>
        <w:autoSpaceDE w:val="0"/>
        <w:autoSpaceDN w:val="0"/>
        <w:adjustRightInd w:val="0"/>
        <w:jc w:val="both"/>
        <w:rPr>
          <w:rFonts w:cs="Arial"/>
          <w:color w:val="000000"/>
          <w:szCs w:val="22"/>
        </w:rPr>
      </w:pPr>
      <w:r w:rsidRPr="00A04476">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6" w:name="_Toc201220662"/>
      <w:r w:rsidRPr="001E5E9B">
        <w:t>CONDITIONS D'EXECUTION</w:t>
      </w:r>
      <w:bookmarkEnd w:id="42"/>
      <w:bookmarkEnd w:id="43"/>
      <w:bookmarkEnd w:id="44"/>
      <w:bookmarkEnd w:id="4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Il est toujours réputé s'être assuré sur place de l'exactitude des c</w:t>
      </w:r>
      <w:r w:rsidR="00080150">
        <w:t>o</w:t>
      </w:r>
      <w:r>
        <w:t>tes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932CE4B" w:rsidR="00411BC6" w:rsidRDefault="00411BC6" w:rsidP="00411BC6">
      <w:pPr>
        <w:autoSpaceDE w:val="0"/>
        <w:autoSpaceDN w:val="0"/>
        <w:adjustRightInd w:val="0"/>
        <w:jc w:val="both"/>
        <w:rPr>
          <w:rFonts w:cs="Arial"/>
          <w:color w:val="000000"/>
          <w:szCs w:val="22"/>
        </w:rPr>
      </w:pPr>
      <w:r w:rsidRPr="00BD3FDB">
        <w:rPr>
          <w:rFonts w:cs="Arial"/>
          <w:color w:val="000000"/>
          <w:szCs w:val="22"/>
        </w:rPr>
        <w:lastRenderedPageBreak/>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0D20F555" w14:textId="77777777" w:rsidR="00A25BA6" w:rsidRDefault="00A25BA6" w:rsidP="00411BC6">
      <w:pPr>
        <w:autoSpaceDE w:val="0"/>
        <w:autoSpaceDN w:val="0"/>
        <w:adjustRightInd w:val="0"/>
        <w:jc w:val="both"/>
        <w:rPr>
          <w:rFonts w:cs="Arial"/>
          <w:color w:val="000000"/>
          <w:szCs w:val="22"/>
        </w:rPr>
      </w:pP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7" w:name="_Toc210540979"/>
      <w:bookmarkStart w:id="48" w:name="_Toc210641492"/>
      <w:bookmarkStart w:id="49" w:name="_Toc215974852"/>
      <w:r>
        <w:rPr>
          <w:b/>
        </w:rPr>
        <w:t xml:space="preserve"> </w:t>
      </w:r>
      <w:r w:rsidRPr="0086077C">
        <w:rPr>
          <w:b/>
        </w:rPr>
        <w:t>Installations provisoires de chantier sur le site du CEA</w:t>
      </w:r>
      <w:bookmarkEnd w:id="47"/>
      <w:bookmarkEnd w:id="48"/>
      <w:bookmarkEnd w:id="4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Le Titulaire doit prendre contact avec Mme Turchiarelli au 04.38.78.10.18 ou Mme Desgouis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D796DDF"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2678D8D5"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50" w:name="_Toc206304551"/>
      <w:bookmarkStart w:id="51" w:name="_Toc206304562"/>
      <w:r>
        <w:t xml:space="preserve"> </w:t>
      </w:r>
      <w:bookmarkStart w:id="52" w:name="_Toc201220663"/>
      <w:r w:rsidRPr="001E4ACC">
        <w:t>OBLIGATIONS DU TITULAIRE</w:t>
      </w:r>
      <w:bookmarkEnd w:id="50"/>
      <w:bookmarkEnd w:id="51"/>
      <w:bookmarkEnd w:id="5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lastRenderedPageBreak/>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A25BA6" w:rsidRDefault="00411BC6" w:rsidP="00490070">
      <w:pPr>
        <w:numPr>
          <w:ilvl w:val="1"/>
          <w:numId w:val="7"/>
        </w:numPr>
        <w:autoSpaceDE w:val="0"/>
        <w:autoSpaceDN w:val="0"/>
        <w:adjustRightInd w:val="0"/>
        <w:jc w:val="both"/>
        <w:rPr>
          <w:rFonts w:cs="Arial"/>
          <w:b/>
          <w:bCs/>
          <w:color w:val="000000"/>
          <w:szCs w:val="22"/>
        </w:rPr>
      </w:pPr>
      <w:r w:rsidRPr="00A25BA6">
        <w:rPr>
          <w:rFonts w:cs="Arial"/>
          <w:b/>
          <w:color w:val="000000"/>
          <w:szCs w:val="22"/>
        </w:rPr>
        <w:t xml:space="preserve"> Restaurant d'entreprise </w:t>
      </w:r>
    </w:p>
    <w:p w14:paraId="67FC0D67" w14:textId="05232E89" w:rsidR="00411BC6" w:rsidRPr="00F967B0" w:rsidRDefault="00411BC6" w:rsidP="00411BC6">
      <w:pPr>
        <w:autoSpaceDE w:val="0"/>
        <w:autoSpaceDN w:val="0"/>
        <w:adjustRightInd w:val="0"/>
        <w:jc w:val="both"/>
        <w:rPr>
          <w:rFonts w:cs="Arial"/>
          <w:color w:val="FF6600"/>
          <w:szCs w:val="22"/>
        </w:rPr>
      </w:pPr>
      <w:r w:rsidRPr="00A25BA6">
        <w:rPr>
          <w:rFonts w:cs="Arial"/>
          <w:color w:val="000000"/>
          <w:szCs w:val="22"/>
        </w:rPr>
        <w:t>Le personnel du Titulaire peut bénéficier des restaurants des salariés du CEA Grenoble, sous réserve de la signature par le Titulaire d'une convention de restauration. Le Titulaire doit prendre contact avec Mme Turchiarelli au 04.38.78.10.18 ou Mme Desgouis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A04476" w:rsidRDefault="00411BC6" w:rsidP="00490070">
      <w:pPr>
        <w:pStyle w:val="Titre1"/>
        <w:numPr>
          <w:ilvl w:val="0"/>
          <w:numId w:val="7"/>
        </w:numPr>
        <w:rPr>
          <w:bCs w:val="0"/>
        </w:rPr>
      </w:pPr>
      <w:r w:rsidRPr="00A04476">
        <w:t xml:space="preserve"> </w:t>
      </w:r>
      <w:bookmarkStart w:id="53" w:name="_Toc201220664"/>
      <w:r w:rsidRPr="00A04476">
        <w:t xml:space="preserve">COORDINATION EN MATIERE DE SECURITE ET DE PROTECTION DE </w:t>
      </w:r>
      <w:smartTag w:uri="urn:schemas-microsoft-com:office:smarttags" w:element="country-region">
        <w:smartTagPr>
          <w:attr w:name="ProductID" w:val="LA SANTE"/>
        </w:smartTagPr>
        <w:r w:rsidRPr="00A04476">
          <w:t>LA SANTE</w:t>
        </w:r>
      </w:smartTag>
      <w:bookmarkEnd w:id="53"/>
    </w:p>
    <w:p w14:paraId="2C411D1D" w14:textId="77777777" w:rsidR="00411BC6" w:rsidRDefault="00411BC6" w:rsidP="00411BC6">
      <w:pPr>
        <w:autoSpaceDE w:val="0"/>
        <w:autoSpaceDN w:val="0"/>
        <w:adjustRightInd w:val="0"/>
        <w:jc w:val="both"/>
        <w:rPr>
          <w:rFonts w:cs="Arial"/>
          <w:color w:val="000000"/>
          <w:szCs w:val="22"/>
        </w:rPr>
      </w:pPr>
      <w:r w:rsidRPr="00A04476">
        <w:rPr>
          <w:rFonts w:cs="Arial"/>
          <w:color w:val="000000"/>
          <w:szCs w:val="22"/>
        </w:rPr>
        <w:t>La mission particulière</w:t>
      </w:r>
      <w:r w:rsidRPr="00DE3A4C">
        <w:rPr>
          <w:rFonts w:cs="Arial"/>
          <w:color w:val="000000"/>
          <w:szCs w:val="22"/>
        </w:rPr>
        <w:t xml:space="preserv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2E764240" w:rsidR="00080150" w:rsidRPr="00A04476" w:rsidRDefault="00080150" w:rsidP="00411BC6">
      <w:pPr>
        <w:autoSpaceDE w:val="0"/>
        <w:autoSpaceDN w:val="0"/>
        <w:adjustRightInd w:val="0"/>
        <w:jc w:val="both"/>
        <w:rPr>
          <w:rFonts w:cs="Arial"/>
          <w:color w:val="000000"/>
          <w:szCs w:val="22"/>
        </w:rPr>
      </w:pPr>
      <w:r w:rsidRPr="00A04476">
        <w:rPr>
          <w:rFonts w:cs="Arial"/>
          <w:szCs w:val="22"/>
        </w:rPr>
        <w:t>L’opération objet du présent marché relève de la catégorie </w:t>
      </w:r>
      <w:r w:rsidR="00A25BA6" w:rsidRPr="00A04476">
        <w:rPr>
          <w:rFonts w:cs="Arial"/>
          <w:szCs w:val="22"/>
        </w:rPr>
        <w:t>2</w:t>
      </w:r>
      <w:r w:rsidRPr="00A04476">
        <w:rPr>
          <w:rFonts w:cs="Arial"/>
          <w:szCs w:val="22"/>
        </w:rPr>
        <w:t xml:space="preserve"> au sens du Code du </w:t>
      </w:r>
      <w:r w:rsidR="00041560" w:rsidRPr="00A04476">
        <w:rPr>
          <w:rFonts w:cs="Arial"/>
          <w:szCs w:val="22"/>
        </w:rPr>
        <w:t>T</w:t>
      </w:r>
      <w:r w:rsidRPr="00A04476">
        <w:rPr>
          <w:rFonts w:cs="Arial"/>
          <w:szCs w:val="22"/>
        </w:rPr>
        <w:t>ravail</w:t>
      </w:r>
      <w:r w:rsidR="00041560" w:rsidRPr="00A04476">
        <w:rPr>
          <w:rFonts w:cs="Arial"/>
          <w:szCs w:val="22"/>
        </w:rPr>
        <w:t>.</w:t>
      </w:r>
    </w:p>
    <w:p w14:paraId="51FB87D8" w14:textId="77777777" w:rsidR="00041560" w:rsidRPr="00A04476"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A04476">
        <w:rPr>
          <w:rFonts w:cs="Arial"/>
          <w:color w:val="000000"/>
          <w:szCs w:val="22"/>
        </w:rPr>
        <w:lastRenderedPageBreak/>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76FC5E2B" w14:textId="31BCF85D"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w:t>
      </w:r>
      <w:r w:rsidRPr="00EC5784">
        <w:rPr>
          <w:rFonts w:cs="Arial"/>
          <w:color w:val="000000"/>
          <w:szCs w:val="22"/>
        </w:rPr>
        <w:t xml:space="preserve">des observations du coordonnateur pour exécution afin d’obtenir un accord sans réserve </w:t>
      </w:r>
      <w:r w:rsidR="00923CC4" w:rsidRPr="00EC5784">
        <w:rPr>
          <w:rFonts w:cs="Arial"/>
          <w:color w:val="000000"/>
          <w:szCs w:val="22"/>
        </w:rPr>
        <w:t>lors de la réalisation de l’ouvrage</w:t>
      </w:r>
      <w:r w:rsidRPr="00EC5784">
        <w:rPr>
          <w:rFonts w:cs="Arial"/>
          <w:color w:val="000000"/>
          <w:szCs w:val="22"/>
        </w:rPr>
        <w:t>.</w:t>
      </w:r>
    </w:p>
    <w:p w14:paraId="7745160C" w14:textId="77777777" w:rsidR="00923CC4" w:rsidRDefault="00923CC4" w:rsidP="00923CC4"/>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ECEF73F" w:rsidR="00411BC6" w:rsidRPr="00A0447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54" w:name="_Toc201220665"/>
      <w:r w:rsidRPr="00A04476">
        <w:rPr>
          <w:rFonts w:cs="Arial"/>
          <w:bCs w:val="0"/>
          <w:color w:val="000000"/>
          <w:szCs w:val="22"/>
        </w:rPr>
        <w:t>CONTROLES TECHNIQUES</w:t>
      </w:r>
      <w:bookmarkEnd w:id="54"/>
      <w:r w:rsidRPr="00A04476">
        <w:rPr>
          <w:rFonts w:cs="Arial"/>
          <w:bCs w:val="0"/>
          <w:color w:val="000000"/>
          <w:szCs w:val="22"/>
        </w:rPr>
        <w:t xml:space="preserve"> </w:t>
      </w:r>
    </w:p>
    <w:p w14:paraId="653610F2" w14:textId="39A108E5" w:rsidR="00411BC6" w:rsidRPr="00A04476" w:rsidRDefault="00411BC6" w:rsidP="00A04476">
      <w:pPr>
        <w:numPr>
          <w:ilvl w:val="1"/>
          <w:numId w:val="7"/>
        </w:numPr>
        <w:jc w:val="both"/>
      </w:pPr>
      <w:r w:rsidRPr="00A04476">
        <w:t xml:space="preserve"> Le CEA a confié une mission de contrôle technique à un organisme indépendant.</w:t>
      </w:r>
    </w:p>
    <w:p w14:paraId="66350953" w14:textId="77777777" w:rsidR="00052F27" w:rsidRPr="00A04476" w:rsidRDefault="00052F27" w:rsidP="00411BC6">
      <w:pPr>
        <w:jc w:val="both"/>
      </w:pPr>
    </w:p>
    <w:p w14:paraId="1BB3A732" w14:textId="77777777" w:rsidR="00411BC6" w:rsidRPr="00A04476" w:rsidRDefault="00411BC6" w:rsidP="00411BC6">
      <w:pPr>
        <w:jc w:val="both"/>
      </w:pPr>
      <w:r w:rsidRPr="00A04476">
        <w:t>Le Titulaire s'engage à ses frais :</w:t>
      </w:r>
    </w:p>
    <w:p w14:paraId="5621EE2C" w14:textId="77777777" w:rsidR="00411BC6" w:rsidRPr="00DA11DF" w:rsidRDefault="00411BC6" w:rsidP="00490070">
      <w:pPr>
        <w:numPr>
          <w:ilvl w:val="0"/>
          <w:numId w:val="15"/>
        </w:numPr>
        <w:jc w:val="both"/>
      </w:pPr>
      <w:r w:rsidRPr="00A04476">
        <w:t>à faire parvenir au</w:t>
      </w:r>
      <w:r w:rsidRPr="00DA11DF">
        <w:t xml:space="preserve">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DFE83FE" w:rsidR="00411BC6" w:rsidRPr="00EC5784" w:rsidRDefault="00411BC6" w:rsidP="00490070">
      <w:pPr>
        <w:numPr>
          <w:ilvl w:val="1"/>
          <w:numId w:val="7"/>
        </w:numPr>
        <w:jc w:val="both"/>
      </w:pPr>
      <w:r w:rsidRPr="00EC5784">
        <w:t>Le Titulaire prend à sa charge les contrôles de conformité des installations dans le cadre du décret du 14 novembre 1988 et de la norme NFC 15.100.</w:t>
      </w:r>
    </w:p>
    <w:p w14:paraId="6DDEC89B" w14:textId="77777777" w:rsidR="00411BC6" w:rsidRPr="00EC5784" w:rsidRDefault="00411BC6" w:rsidP="00411BC6">
      <w:pPr>
        <w:jc w:val="both"/>
      </w:pPr>
      <w:r w:rsidRPr="00EC5784">
        <w:t>Préalablement aux opérations de réception, le Titulaire remet au CEA les procès-verbaux de contrôle de conformité des travaux qu’il a réalisés, établis par un organisme agréé.</w:t>
      </w:r>
    </w:p>
    <w:p w14:paraId="16C2CA3D" w14:textId="77777777" w:rsidR="00411BC6" w:rsidRPr="00EC5784" w:rsidRDefault="00411BC6" w:rsidP="00411BC6">
      <w:pPr>
        <w:jc w:val="both"/>
      </w:pPr>
      <w:r w:rsidRPr="00EC5784">
        <w:t xml:space="preserve">Ce bordereau doit être exempt de toute réserve. </w:t>
      </w:r>
    </w:p>
    <w:p w14:paraId="49D5373D" w14:textId="78D69F49" w:rsidR="00052F27" w:rsidRPr="00EC5784" w:rsidRDefault="00052F27" w:rsidP="00411BC6">
      <w:pPr>
        <w:jc w:val="both"/>
      </w:pPr>
    </w:p>
    <w:p w14:paraId="63F5516F" w14:textId="77777777" w:rsidR="00F70591" w:rsidRPr="00EC5784" w:rsidRDefault="00F70591" w:rsidP="00F70591">
      <w:pPr>
        <w:numPr>
          <w:ilvl w:val="1"/>
          <w:numId w:val="7"/>
        </w:numPr>
        <w:autoSpaceDE w:val="0"/>
        <w:autoSpaceDN w:val="0"/>
        <w:adjustRightInd w:val="0"/>
        <w:jc w:val="both"/>
      </w:pPr>
      <w:r w:rsidRPr="00EC5784">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5" w:name="_Toc201220666"/>
      <w:r w:rsidRPr="00B02EE4">
        <w:t>REMISE DE DOCUMENTS</w:t>
      </w:r>
      <w:bookmarkEnd w:id="55"/>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A25BA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A25BA6">
        <w:rPr>
          <w:rFonts w:cs="Arial"/>
          <w:color w:val="000000"/>
          <w:szCs w:val="22"/>
        </w:rPr>
        <w:t>le projet des installations de chantier et des ouvrages provisoires.</w:t>
      </w:r>
    </w:p>
    <w:p w14:paraId="088D3BE8" w14:textId="758970E4" w:rsidR="00411BC6" w:rsidRDefault="00A25BA6" w:rsidP="00F71ABE">
      <w:pPr>
        <w:numPr>
          <w:ilvl w:val="0"/>
          <w:numId w:val="2"/>
        </w:numPr>
        <w:tabs>
          <w:tab w:val="clear" w:pos="720"/>
          <w:tab w:val="num" w:pos="0"/>
        </w:tabs>
        <w:autoSpaceDE w:val="0"/>
        <w:autoSpaceDN w:val="0"/>
        <w:adjustRightInd w:val="0"/>
        <w:ind w:left="360"/>
        <w:jc w:val="both"/>
        <w:rPr>
          <w:rFonts w:cs="Arial"/>
          <w:color w:val="000000"/>
          <w:szCs w:val="22"/>
        </w:rPr>
      </w:pPr>
      <w:r w:rsidRPr="00A25BA6">
        <w:rPr>
          <w:rFonts w:cs="Arial"/>
          <w:color w:val="000000"/>
          <w:szCs w:val="22"/>
        </w:rPr>
        <w:t>1</w:t>
      </w:r>
      <w:r w:rsidR="00411BC6" w:rsidRPr="00A25BA6">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4F398FA1"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 xml:space="preserve">sont </w:t>
      </w:r>
      <w:r w:rsidRPr="00A25BA6">
        <w:rPr>
          <w:rFonts w:cs="Arial"/>
          <w:color w:val="000000"/>
          <w:szCs w:val="22"/>
        </w:rPr>
        <w:t xml:space="preserve">remis en </w:t>
      </w:r>
      <w:r w:rsidR="00A25BA6" w:rsidRPr="00A25BA6">
        <w:rPr>
          <w:rFonts w:cs="Arial"/>
          <w:color w:val="000000"/>
          <w:szCs w:val="22"/>
        </w:rPr>
        <w:t xml:space="preserve">exemplaires </w:t>
      </w:r>
      <w:r w:rsidR="0088013A" w:rsidRPr="00A25BA6">
        <w:rPr>
          <w:rFonts w:cs="Arial"/>
          <w:b/>
          <w:bCs/>
          <w:color w:val="000000"/>
          <w:szCs w:val="22"/>
        </w:rPr>
        <w:t xml:space="preserve">électroniques </w:t>
      </w:r>
      <w:r w:rsidRPr="00A25BA6">
        <w:rPr>
          <w:rFonts w:cs="Arial"/>
          <w:b/>
          <w:bCs/>
          <w:color w:val="000000"/>
          <w:szCs w:val="22"/>
        </w:rPr>
        <w:t>au Maître d’œuvre</w:t>
      </w:r>
      <w:r w:rsidR="00A25BA6" w:rsidRPr="00A25BA6">
        <w:rPr>
          <w:rFonts w:cs="Arial"/>
          <w:b/>
          <w:bCs/>
          <w:color w:val="000000"/>
          <w:szCs w:val="22"/>
        </w:rPr>
        <w:t xml:space="preserve">, au bureau de contrôle et </w:t>
      </w:r>
      <w:r w:rsidRPr="00A25BA6">
        <w:rPr>
          <w:rFonts w:cs="Arial"/>
          <w:b/>
          <w:bCs/>
          <w:color w:val="000000"/>
          <w:szCs w:val="22"/>
        </w:rPr>
        <w:t>au CEA</w:t>
      </w:r>
      <w:r w:rsidRPr="00A25BA6">
        <w:rPr>
          <w:rFonts w:cs="Arial"/>
          <w:color w:val="000000"/>
          <w:szCs w:val="22"/>
        </w:rPr>
        <w:t xml:space="preserv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A25BA6"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A25BA6">
        <w:rPr>
          <w:rFonts w:cs="Arial"/>
          <w:color w:val="000000"/>
          <w:szCs w:val="22"/>
        </w:rPr>
        <w:t>traçabilité jusqu’au dossier Tel Que Construit (TQC).</w:t>
      </w:r>
    </w:p>
    <w:p w14:paraId="2785F53E" w14:textId="70CDD1ED" w:rsidR="0088013A" w:rsidRPr="0088013A" w:rsidRDefault="0088013A" w:rsidP="00A25BA6">
      <w:pPr>
        <w:autoSpaceDE w:val="0"/>
        <w:autoSpaceDN w:val="0"/>
        <w:adjustRightInd w:val="0"/>
        <w:ind w:left="360"/>
        <w:jc w:val="both"/>
        <w:rPr>
          <w:rFonts w:cs="Arial"/>
          <w:b/>
          <w:i/>
          <w:color w:val="E36C0A" w:themeColor="accent6" w:themeShade="BF"/>
          <w:szCs w:val="22"/>
        </w:rPr>
      </w:pP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043A95" w:rsidR="00411BC6" w:rsidRDefault="00411BC6" w:rsidP="00411BC6">
      <w:pPr>
        <w:autoSpaceDE w:val="0"/>
        <w:autoSpaceDN w:val="0"/>
        <w:adjustRightInd w:val="0"/>
        <w:jc w:val="both"/>
        <w:rPr>
          <w:rFonts w:cs="Arial"/>
          <w:color w:val="000000"/>
          <w:szCs w:val="22"/>
        </w:rPr>
      </w:pPr>
      <w:r w:rsidRPr="00A25BA6">
        <w:rPr>
          <w:rFonts w:cs="Arial"/>
          <w:color w:val="000000"/>
          <w:szCs w:val="22"/>
        </w:rPr>
        <w:t xml:space="preserve">Préalablement aux opérations de réception, le Titulaire remet, en </w:t>
      </w:r>
      <w:r w:rsidR="00A25BA6" w:rsidRPr="00A25BA6">
        <w:rPr>
          <w:rFonts w:cs="Arial"/>
          <w:color w:val="000000"/>
          <w:szCs w:val="22"/>
        </w:rPr>
        <w:t>1</w:t>
      </w:r>
      <w:r w:rsidRPr="00A25BA6">
        <w:rPr>
          <w:rFonts w:cs="Arial"/>
          <w:color w:val="000000"/>
          <w:szCs w:val="22"/>
        </w:rPr>
        <w:t xml:space="preserve"> </w:t>
      </w:r>
      <w:r w:rsidR="0012385C" w:rsidRPr="00A25BA6">
        <w:rPr>
          <w:rFonts w:cs="Arial"/>
          <w:color w:val="000000"/>
          <w:szCs w:val="22"/>
        </w:rPr>
        <w:t xml:space="preserve">exemplaire papier  </w:t>
      </w:r>
      <w:r w:rsidR="00A25BA6" w:rsidRPr="00A25BA6">
        <w:rPr>
          <w:rFonts w:cs="Arial"/>
          <w:color w:val="000000"/>
          <w:szCs w:val="22"/>
        </w:rPr>
        <w:t>et</w:t>
      </w:r>
      <w:r w:rsidR="0012385C" w:rsidRPr="00A25BA6">
        <w:rPr>
          <w:rFonts w:cs="Arial"/>
          <w:color w:val="000000"/>
          <w:szCs w:val="22"/>
        </w:rPr>
        <w:t xml:space="preserve"> électroniques</w:t>
      </w:r>
      <w:r w:rsidRPr="00A25BA6">
        <w:rPr>
          <w:rFonts w:cs="Arial"/>
          <w:color w:val="000000"/>
          <w:szCs w:val="22"/>
        </w:rPr>
        <w:t>, le Dossier des Ouvrages Exécutés</w:t>
      </w:r>
      <w:r w:rsidRPr="00B02EE4">
        <w:rPr>
          <w:rFonts w:cs="Arial"/>
          <w:color w:val="000000"/>
          <w:szCs w:val="22"/>
        </w:rPr>
        <w:t xml:space="preserve"> (DOE)</w:t>
      </w:r>
      <w:r>
        <w:rPr>
          <w:rFonts w:cs="Arial"/>
          <w:color w:val="000000"/>
          <w:szCs w:val="22"/>
        </w:rPr>
        <w:t xml:space="preserve"> qui doit être accepté par le CEA. Le </w:t>
      </w:r>
      <w:r w:rsidRPr="00EC5784">
        <w:rPr>
          <w:rFonts w:cs="Arial"/>
          <w:color w:val="000000"/>
          <w:szCs w:val="22"/>
        </w:rPr>
        <w:t>DOE comprend, a minima, les documents exigés au Cahier des charges, structuré conformément aux dispositions de la note technique référencée ST/E/NT/3449</w:t>
      </w:r>
      <w:r w:rsidR="00041560" w:rsidRPr="00EC5784">
        <w:rPr>
          <w:rFonts w:cs="Arial"/>
          <w:color w:val="000000"/>
          <w:szCs w:val="22"/>
        </w:rPr>
        <w:t xml:space="preserve"> </w:t>
      </w:r>
      <w:r w:rsidRPr="00EC5784">
        <w:rPr>
          <w:rFonts w:cs="Arial"/>
          <w:color w:val="000000"/>
          <w:szCs w:val="22"/>
        </w:rPr>
        <w:t xml:space="preserve">à l’indice en vigueur à la date de </w:t>
      </w:r>
      <w:r w:rsidR="001669C9" w:rsidRPr="00EC5784">
        <w:rPr>
          <w:rFonts w:cs="Arial"/>
          <w:color w:val="000000"/>
          <w:szCs w:val="22"/>
        </w:rPr>
        <w:t>notification</w:t>
      </w:r>
      <w:r w:rsidRPr="00EC5784">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E47FE57" w:rsidR="00411BC6" w:rsidRPr="00A04476"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w:t>
      </w:r>
      <w:r w:rsidRPr="00A04476">
        <w:rPr>
          <w:rFonts w:cs="Arial"/>
          <w:color w:val="000000"/>
          <w:szCs w:val="22"/>
        </w:rPr>
        <w:t xml:space="preserve">par le CEA, </w:t>
      </w:r>
      <w:r w:rsidR="00A25BA6" w:rsidRPr="00A04476">
        <w:rPr>
          <w:rFonts w:cs="Arial"/>
          <w:color w:val="000000"/>
          <w:szCs w:val="22"/>
        </w:rPr>
        <w:t>à la réception.</w:t>
      </w:r>
    </w:p>
    <w:p w14:paraId="0C39C155" w14:textId="05476D99" w:rsidR="00411BC6" w:rsidRPr="009D5E2F" w:rsidRDefault="00411BC6" w:rsidP="00411BC6">
      <w:pPr>
        <w:autoSpaceDE w:val="0"/>
        <w:autoSpaceDN w:val="0"/>
        <w:adjustRightInd w:val="0"/>
        <w:jc w:val="both"/>
        <w:rPr>
          <w:rFonts w:cs="Arial"/>
          <w:color w:val="000000"/>
          <w:szCs w:val="22"/>
        </w:rPr>
      </w:pPr>
      <w:r w:rsidRPr="00A04476">
        <w:rPr>
          <w:rFonts w:cs="Arial"/>
          <w:color w:val="000000"/>
          <w:szCs w:val="22"/>
        </w:rPr>
        <w:t xml:space="preserve">A défaut, il est fait application des pénalités de retard prévues à l’article </w:t>
      </w:r>
      <w:r w:rsidRPr="00A04476">
        <w:rPr>
          <w:rFonts w:cs="Arial"/>
          <w:color w:val="000000"/>
          <w:szCs w:val="22"/>
        </w:rPr>
        <w:fldChar w:fldCharType="begin"/>
      </w:r>
      <w:r w:rsidRPr="00A04476">
        <w:rPr>
          <w:rFonts w:cs="Arial"/>
          <w:color w:val="000000"/>
          <w:szCs w:val="22"/>
        </w:rPr>
        <w:instrText xml:space="preserve"> REF _Ref228615160 \r \h  \* MERGEFORMAT </w:instrText>
      </w:r>
      <w:r w:rsidRPr="00A04476">
        <w:rPr>
          <w:rFonts w:cs="Arial"/>
          <w:color w:val="000000"/>
          <w:szCs w:val="22"/>
        </w:rPr>
      </w:r>
      <w:r w:rsidRPr="00A04476">
        <w:rPr>
          <w:rFonts w:cs="Arial"/>
          <w:color w:val="000000"/>
          <w:szCs w:val="22"/>
        </w:rPr>
        <w:fldChar w:fldCharType="separate"/>
      </w:r>
      <w:r w:rsidR="00A04476" w:rsidRPr="00A04476">
        <w:rPr>
          <w:rFonts w:cs="Arial"/>
          <w:color w:val="000000"/>
          <w:szCs w:val="22"/>
        </w:rPr>
        <w:t>20</w:t>
      </w:r>
      <w:r w:rsidRPr="00A04476">
        <w:rPr>
          <w:rFonts w:cs="Arial"/>
          <w:color w:val="000000"/>
          <w:szCs w:val="22"/>
        </w:rPr>
        <w:t>.1 -</w:t>
      </w:r>
      <w:r w:rsidRPr="00A04476">
        <w:rPr>
          <w:rFonts w:cs="Arial"/>
          <w:color w:val="000000"/>
          <w:szCs w:val="22"/>
        </w:rPr>
        <w:fldChar w:fldCharType="end"/>
      </w:r>
      <w:r w:rsidRPr="00A04476">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 xml:space="preserve">Microsoft PROJECT sous </w:t>
      </w:r>
      <w:r w:rsidRPr="00A25BA6">
        <w:rPr>
          <w:rFonts w:cs="Arial"/>
          <w:color w:val="000000"/>
          <w:szCs w:val="22"/>
        </w:rPr>
        <w:t>WINDOWS (.mpp) pour les documents de type planning,</w:t>
      </w:r>
    </w:p>
    <w:p w14:paraId="2E5F370B"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A25BA6">
        <w:rPr>
          <w:rFonts w:cs="Arial"/>
          <w:color w:val="000000"/>
          <w:szCs w:val="22"/>
        </w:rPr>
        <w:t>AUTOCAD (.dwg) et PDF (.pdf) pour les documents dessinés.</w:t>
      </w:r>
    </w:p>
    <w:p w14:paraId="15CF6AF4" w14:textId="0FCD9DDA" w:rsidR="00411BC6" w:rsidRPr="00B02EE4" w:rsidRDefault="00411BC6" w:rsidP="00411BC6">
      <w:pPr>
        <w:autoSpaceDE w:val="0"/>
        <w:autoSpaceDN w:val="0"/>
        <w:adjustRightInd w:val="0"/>
        <w:jc w:val="both"/>
        <w:rPr>
          <w:rFonts w:cs="Arial"/>
          <w:color w:val="000000"/>
          <w:szCs w:val="22"/>
        </w:rPr>
      </w:pPr>
      <w:r w:rsidRPr="00A25BA6">
        <w:rPr>
          <w:rFonts w:cs="Arial"/>
          <w:color w:val="000000"/>
          <w:szCs w:val="22"/>
        </w:rPr>
        <w:t xml:space="preserve">Chacun d'eux sera remis au CEA sous </w:t>
      </w:r>
      <w:r w:rsidR="00A25BA6" w:rsidRPr="00A25BA6">
        <w:rPr>
          <w:rFonts w:cs="Arial"/>
          <w:color w:val="000000"/>
          <w:szCs w:val="22"/>
        </w:rPr>
        <w:t>format 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6" w:name="_Toc201220667"/>
      <w:r w:rsidRPr="001E4ACC">
        <w:rPr>
          <w:bCs w:val="0"/>
        </w:rPr>
        <w:t>REUNIONS</w:t>
      </w:r>
      <w:bookmarkEnd w:id="56"/>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389D79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9F33F7">
        <w:rPr>
          <w:rFonts w:cs="Arial"/>
          <w:color w:val="000000"/>
          <w:szCs w:val="22"/>
        </w:rPr>
        <w:t>établi par le Maître d’Œuvre</w:t>
      </w:r>
      <w:r w:rsidR="009F33F7" w:rsidRPr="009F33F7">
        <w:rPr>
          <w:rFonts w:cs="Arial"/>
          <w:color w:val="000000"/>
          <w:szCs w:val="22"/>
        </w:rPr>
        <w:t xml:space="preserve">. </w:t>
      </w:r>
      <w:r w:rsidRPr="009F33F7">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7" w:name="_Toc201220668"/>
      <w:r w:rsidRPr="001E4ACC">
        <w:rPr>
          <w:rFonts w:cs="Arial"/>
          <w:bCs w:val="0"/>
          <w:color w:val="000000"/>
          <w:szCs w:val="22"/>
        </w:rPr>
        <w:t>MONTAGE - INSTALLATION DES FOURNITURES</w:t>
      </w:r>
      <w:bookmarkEnd w:id="57"/>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DA81366" w:rsidR="00411BC6" w:rsidRPr="001E4ACC" w:rsidRDefault="00411BC6" w:rsidP="00490070">
      <w:pPr>
        <w:pStyle w:val="Titre1"/>
        <w:numPr>
          <w:ilvl w:val="0"/>
          <w:numId w:val="7"/>
        </w:numPr>
        <w:jc w:val="both"/>
        <w:rPr>
          <w:rFonts w:cs="Arial"/>
          <w:szCs w:val="22"/>
        </w:rPr>
      </w:pPr>
      <w:r>
        <w:rPr>
          <w:rFonts w:cs="Arial"/>
          <w:bCs w:val="0"/>
          <w:color w:val="000000"/>
          <w:szCs w:val="22"/>
        </w:rPr>
        <w:lastRenderedPageBreak/>
        <w:t xml:space="preserve"> </w:t>
      </w:r>
      <w:bookmarkStart w:id="58" w:name="_Toc201220669"/>
      <w:r w:rsidRPr="001E4ACC">
        <w:rPr>
          <w:rFonts w:cs="Arial"/>
          <w:bCs w:val="0"/>
          <w:color w:val="000000"/>
          <w:szCs w:val="22"/>
        </w:rPr>
        <w:t>RECEPTION DES TRAVAUX</w:t>
      </w:r>
      <w:bookmarkEnd w:id="58"/>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9" w:name="_Toc397545571"/>
      <w:r w:rsidRPr="008E2605">
        <w:rPr>
          <w:rFonts w:cs="Arial"/>
          <w:b/>
          <w:color w:val="000000"/>
          <w:szCs w:val="22"/>
        </w:rPr>
        <w:t>Opérations Préalables à la Réception</w:t>
      </w:r>
      <w:bookmarkEnd w:id="59"/>
      <w:r>
        <w:rPr>
          <w:rFonts w:cs="Arial"/>
          <w:b/>
          <w:color w:val="000000"/>
          <w:szCs w:val="22"/>
        </w:rPr>
        <w:t xml:space="preserve"> (OPR)</w:t>
      </w:r>
    </w:p>
    <w:p w14:paraId="39AB1DBB" w14:textId="5129D915" w:rsidR="00D9064E" w:rsidRPr="002B265B" w:rsidRDefault="009F33F7" w:rsidP="00D9064E">
      <w:pPr>
        <w:autoSpaceDE w:val="0"/>
        <w:autoSpaceDN w:val="0"/>
        <w:adjustRightInd w:val="0"/>
        <w:jc w:val="both"/>
        <w:rPr>
          <w:rFonts w:cs="Arial"/>
          <w:szCs w:val="22"/>
          <w:shd w:val="clear" w:color="auto" w:fill="FFFFFF"/>
        </w:rPr>
      </w:pPr>
      <w:r>
        <w:rPr>
          <w:rFonts w:cs="Arial"/>
          <w:szCs w:val="22"/>
          <w:shd w:val="clear" w:color="auto" w:fill="FFFFFF"/>
        </w:rPr>
        <w:t>La Maitrise d’œuvre</w:t>
      </w:r>
      <w:r w:rsidR="00D9064E" w:rsidRPr="00E076CC">
        <w:rPr>
          <w:rFonts w:cs="Arial"/>
          <w:szCs w:val="22"/>
          <w:shd w:val="clear" w:color="auto" w:fill="FFFFFF"/>
        </w:rPr>
        <w:t xml:space="preserve"> </w:t>
      </w:r>
      <w:r w:rsidR="00D9064E" w:rsidRPr="002B265B">
        <w:rPr>
          <w:rFonts w:cs="Arial"/>
          <w:szCs w:val="22"/>
          <w:shd w:val="clear" w:color="auto" w:fill="FFFFFF"/>
        </w:rPr>
        <w:t xml:space="preserve">avise, à la fois, le CEA et </w:t>
      </w:r>
      <w:r>
        <w:rPr>
          <w:rFonts w:cs="Arial"/>
          <w:szCs w:val="22"/>
          <w:shd w:val="clear" w:color="auto" w:fill="FFFFFF"/>
        </w:rPr>
        <w:t>le Titulaire</w:t>
      </w:r>
      <w:r w:rsidR="00D9064E" w:rsidRPr="002B265B">
        <w:rPr>
          <w:rFonts w:cs="Arial"/>
          <w:szCs w:val="22"/>
          <w:shd w:val="clear" w:color="auto" w:fill="FFFFFF"/>
        </w:rPr>
        <w:t>, de la date prévisible de réception</w:t>
      </w:r>
      <w:r>
        <w:rPr>
          <w:rFonts w:cs="Arial"/>
          <w:szCs w:val="22"/>
          <w:shd w:val="clear" w:color="auto" w:fill="FFFFFF"/>
        </w:rPr>
        <w:t xml:space="preserve"> selon</w:t>
      </w:r>
      <w:r w:rsidR="00D9064E" w:rsidRPr="002B265B">
        <w:rPr>
          <w:rFonts w:cs="Arial"/>
          <w:szCs w:val="22"/>
          <w:shd w:val="clear" w:color="auto" w:fill="FFFFFF"/>
        </w:rPr>
        <w:t xml:space="preserve"> le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9F33F7" w:rsidRDefault="00F71ABE" w:rsidP="00411BC6">
      <w:pPr>
        <w:autoSpaceDE w:val="0"/>
        <w:autoSpaceDN w:val="0"/>
        <w:adjustRightInd w:val="0"/>
        <w:jc w:val="both"/>
        <w:rPr>
          <w:rFonts w:cs="Arial"/>
          <w:color w:val="000000"/>
          <w:szCs w:val="22"/>
        </w:rPr>
      </w:pPr>
    </w:p>
    <w:p w14:paraId="3526F803" w14:textId="77777777" w:rsidR="00411BC6" w:rsidRPr="009F33F7" w:rsidRDefault="00411BC6" w:rsidP="00490070">
      <w:pPr>
        <w:numPr>
          <w:ilvl w:val="1"/>
          <w:numId w:val="7"/>
        </w:numPr>
        <w:autoSpaceDE w:val="0"/>
        <w:autoSpaceDN w:val="0"/>
        <w:adjustRightInd w:val="0"/>
        <w:jc w:val="both"/>
        <w:rPr>
          <w:rFonts w:cs="Arial"/>
          <w:b/>
          <w:color w:val="000000"/>
          <w:szCs w:val="22"/>
        </w:rPr>
      </w:pPr>
      <w:r w:rsidRPr="009F33F7">
        <w:rPr>
          <w:rFonts w:cs="Arial"/>
          <w:b/>
          <w:color w:val="000000"/>
          <w:szCs w:val="22"/>
        </w:rPr>
        <w:t xml:space="preserve"> Réception de l’Ouvrage</w:t>
      </w:r>
    </w:p>
    <w:p w14:paraId="33054CE1"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rPr>
        <w:t>La réception de l’Ouvrage est prévue à la fin des travaux de l'ensemble des lots</w:t>
      </w:r>
      <w:r w:rsidR="001D3739" w:rsidRPr="009F33F7">
        <w:rPr>
          <w:rFonts w:cs="Arial"/>
          <w:color w:val="000000"/>
          <w:szCs w:val="22"/>
        </w:rPr>
        <w:t xml:space="preserve"> et fait l'objet d'un procès-</w:t>
      </w:r>
      <w:r w:rsidRPr="009F33F7">
        <w:rPr>
          <w:rFonts w:cs="Arial"/>
          <w:color w:val="000000"/>
          <w:szCs w:val="22"/>
        </w:rPr>
        <w:t>verbal signé contradictoirement par les parties.</w:t>
      </w:r>
    </w:p>
    <w:p w14:paraId="6D6319A5"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u w:val="single"/>
        </w:rPr>
        <w:t>La date de signature du procès-verbal de réception de l’Ouvrage est le point de départ de l'ensemble des garanties</w:t>
      </w:r>
      <w:r w:rsidRPr="009F33F7">
        <w:rPr>
          <w:rFonts w:cs="Arial"/>
          <w:color w:val="000000"/>
          <w:szCs w:val="22"/>
        </w:rPr>
        <w:t>.</w:t>
      </w:r>
    </w:p>
    <w:p w14:paraId="46421420" w14:textId="77777777" w:rsidR="00D9064E" w:rsidRPr="009F33F7"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9F33F7" w:rsidRDefault="00D9064E" w:rsidP="00D9064E">
      <w:pPr>
        <w:numPr>
          <w:ilvl w:val="1"/>
          <w:numId w:val="7"/>
        </w:numPr>
        <w:autoSpaceDE w:val="0"/>
        <w:autoSpaceDN w:val="0"/>
        <w:adjustRightInd w:val="0"/>
        <w:jc w:val="both"/>
        <w:rPr>
          <w:rFonts w:cs="Arial"/>
          <w:b/>
          <w:color w:val="000000"/>
          <w:szCs w:val="22"/>
        </w:rPr>
      </w:pPr>
      <w:r w:rsidRPr="009F33F7">
        <w:rPr>
          <w:rFonts w:cs="Arial"/>
          <w:b/>
          <w:color w:val="000000"/>
          <w:szCs w:val="22"/>
        </w:rPr>
        <w:t>Réception</w:t>
      </w:r>
    </w:p>
    <w:p w14:paraId="408B4C22"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9F33F7" w:rsidRDefault="00D9064E" w:rsidP="00D9064E">
      <w:pPr>
        <w:autoSpaceDE w:val="0"/>
        <w:autoSpaceDN w:val="0"/>
        <w:adjustRightInd w:val="0"/>
        <w:jc w:val="both"/>
        <w:rPr>
          <w:rFonts w:cs="Arial"/>
          <w:color w:val="000000"/>
          <w:szCs w:val="22"/>
          <w:u w:val="single"/>
        </w:rPr>
      </w:pPr>
    </w:p>
    <w:p w14:paraId="7B1C9755" w14:textId="77777777" w:rsidR="00D9064E" w:rsidRPr="009F33F7" w:rsidRDefault="00D9064E" w:rsidP="00D9064E">
      <w:pPr>
        <w:autoSpaceDE w:val="0"/>
        <w:autoSpaceDN w:val="0"/>
        <w:adjustRightInd w:val="0"/>
        <w:jc w:val="both"/>
        <w:rPr>
          <w:rFonts w:cs="Arial"/>
          <w:szCs w:val="22"/>
        </w:rPr>
      </w:pPr>
      <w:r w:rsidRPr="009F33F7">
        <w:rPr>
          <w:rFonts w:cs="Arial"/>
          <w:color w:val="000000"/>
          <w:szCs w:val="22"/>
          <w:u w:val="single"/>
        </w:rPr>
        <w:t>La date de réception de l’Ouvrage mentionnée au PV de réception est le point de départ de l'ensemble des garanties</w:t>
      </w:r>
      <w:r w:rsidRPr="009F33F7">
        <w:rPr>
          <w:rFonts w:cs="Arial"/>
          <w:color w:val="000000"/>
          <w:szCs w:val="22"/>
        </w:rPr>
        <w:t>.</w:t>
      </w:r>
    </w:p>
    <w:p w14:paraId="12E692B1" w14:textId="77777777" w:rsidR="00D9064E" w:rsidRPr="009F33F7" w:rsidRDefault="00D9064E" w:rsidP="00D9064E">
      <w:pPr>
        <w:autoSpaceDE w:val="0"/>
        <w:autoSpaceDN w:val="0"/>
        <w:adjustRightInd w:val="0"/>
        <w:jc w:val="both"/>
        <w:rPr>
          <w:rFonts w:cs="Arial"/>
          <w:sz w:val="20"/>
          <w:szCs w:val="20"/>
          <w:shd w:val="clear" w:color="auto" w:fill="FFFFFF"/>
        </w:rPr>
      </w:pPr>
    </w:p>
    <w:p w14:paraId="56228B66" w14:textId="77777777" w:rsidR="00D9064E" w:rsidRPr="009F33F7" w:rsidRDefault="00D9064E" w:rsidP="00D9064E">
      <w:pPr>
        <w:numPr>
          <w:ilvl w:val="1"/>
          <w:numId w:val="7"/>
        </w:numPr>
        <w:autoSpaceDE w:val="0"/>
        <w:autoSpaceDN w:val="0"/>
        <w:adjustRightInd w:val="0"/>
        <w:jc w:val="both"/>
        <w:rPr>
          <w:rFonts w:cs="Arial"/>
          <w:b/>
          <w:color w:val="000000"/>
          <w:szCs w:val="22"/>
        </w:rPr>
      </w:pPr>
      <w:bookmarkStart w:id="60" w:name="_Toc397545573"/>
      <w:bookmarkStart w:id="61" w:name="_Toc398545042"/>
      <w:r w:rsidRPr="009F33F7">
        <w:rPr>
          <w:rFonts w:cs="Arial"/>
          <w:b/>
          <w:color w:val="000000"/>
          <w:szCs w:val="22"/>
        </w:rPr>
        <w:t>Mise à disposition partielle</w:t>
      </w:r>
      <w:bookmarkEnd w:id="60"/>
      <w:bookmarkEnd w:id="61"/>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2" w:name="_Toc201220670"/>
      <w:r w:rsidRPr="001E4ACC">
        <w:rPr>
          <w:rFonts w:cs="Arial"/>
          <w:bCs w:val="0"/>
          <w:color w:val="000000"/>
          <w:szCs w:val="22"/>
        </w:rPr>
        <w:t>GARANTIES</w:t>
      </w:r>
      <w:bookmarkEnd w:id="62"/>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A04476"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 xml:space="preserve">et de 10 ans pour la garantie résultant des articles </w:t>
      </w:r>
      <w:r w:rsidRPr="00A04476">
        <w:rPr>
          <w:rFonts w:cs="Arial"/>
          <w:color w:val="000000"/>
          <w:szCs w:val="22"/>
        </w:rPr>
        <w:t>1792 et suivants du Code Civil.</w:t>
      </w:r>
    </w:p>
    <w:p w14:paraId="29DF129D" w14:textId="77777777"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Pendant ces délais de garantie, tous les frais de fourniture, de main d'</w:t>
      </w:r>
      <w:r w:rsidR="006B5498" w:rsidRPr="00A04476">
        <w:rPr>
          <w:rFonts w:cs="Arial"/>
          <w:color w:val="000000"/>
          <w:szCs w:val="22"/>
        </w:rPr>
        <w:t>œuvre</w:t>
      </w:r>
      <w:r w:rsidRPr="00A04476">
        <w:rPr>
          <w:rFonts w:cs="Arial"/>
          <w:color w:val="000000"/>
          <w:szCs w:val="22"/>
        </w:rPr>
        <w:t xml:space="preserve"> et de déplacement du personnel sont à la charge du Titulaire.</w:t>
      </w:r>
    </w:p>
    <w:p w14:paraId="6DD9E900" w14:textId="77777777" w:rsidR="004A07BB" w:rsidRPr="00A04476" w:rsidRDefault="004A07BB" w:rsidP="00411BC6">
      <w:pPr>
        <w:autoSpaceDE w:val="0"/>
        <w:autoSpaceDN w:val="0"/>
        <w:adjustRightInd w:val="0"/>
        <w:jc w:val="both"/>
        <w:rPr>
          <w:rFonts w:cs="Arial"/>
          <w:b/>
          <w:bCs/>
          <w:szCs w:val="22"/>
        </w:rPr>
      </w:pPr>
    </w:p>
    <w:p w14:paraId="5BCC8847" w14:textId="1C754CE8"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 Titulaire s'engage à intervenir pour réparer les désordres au plus tard dans les </w:t>
      </w:r>
      <w:r w:rsidR="00A04476" w:rsidRPr="00A04476">
        <w:rPr>
          <w:rFonts w:cs="Arial"/>
          <w:color w:val="000000"/>
          <w:szCs w:val="22"/>
          <w:highlight w:val="cyan"/>
        </w:rPr>
        <w:t>__</w:t>
      </w:r>
      <w:r w:rsidR="004A07BB" w:rsidRPr="00A04476">
        <w:rPr>
          <w:rFonts w:cs="Arial"/>
          <w:color w:val="000000"/>
          <w:szCs w:val="22"/>
        </w:rPr>
        <w:t xml:space="preserve"> </w:t>
      </w:r>
      <w:r w:rsidRPr="00A04476">
        <w:rPr>
          <w:rFonts w:cs="Arial"/>
          <w:color w:val="000000"/>
          <w:szCs w:val="22"/>
        </w:rPr>
        <w:t>jours ouvrés suivant la réception d'un</w:t>
      </w:r>
      <w:r w:rsidR="000A25AD" w:rsidRPr="00A04476">
        <w:rPr>
          <w:rFonts w:cs="Arial"/>
          <w:color w:val="000000"/>
          <w:szCs w:val="22"/>
        </w:rPr>
        <w:t xml:space="preserve"> courrier électronique</w:t>
      </w:r>
      <w:r w:rsidRPr="00A04476">
        <w:rPr>
          <w:rFonts w:cs="Arial"/>
          <w:color w:val="000000"/>
          <w:szCs w:val="22"/>
        </w:rPr>
        <w:t xml:space="preserve"> de demande d'intervention du CEA. Ces prestations sont effectuées tous les jours, du lundi au vendredi de 8 heures à 17 heures.</w:t>
      </w:r>
    </w:p>
    <w:p w14:paraId="5094FF8E" w14:textId="78ABCC7E" w:rsidR="004A07BB" w:rsidRPr="00A04476" w:rsidRDefault="000A25AD" w:rsidP="004A07BB">
      <w:pPr>
        <w:autoSpaceDE w:val="0"/>
        <w:autoSpaceDN w:val="0"/>
        <w:adjustRightInd w:val="0"/>
        <w:jc w:val="both"/>
        <w:rPr>
          <w:rFonts w:cs="Arial"/>
          <w:color w:val="000000"/>
          <w:szCs w:val="22"/>
        </w:rPr>
      </w:pPr>
      <w:r w:rsidRPr="00A04476">
        <w:rPr>
          <w:rFonts w:cs="Arial"/>
          <w:color w:val="000000"/>
          <w:szCs w:val="22"/>
        </w:rPr>
        <w:t>Il est entendu que l'envoi du</w:t>
      </w:r>
      <w:r w:rsidR="004A07BB" w:rsidRPr="00A04476">
        <w:rPr>
          <w:rFonts w:cs="Arial"/>
          <w:color w:val="000000"/>
          <w:szCs w:val="22"/>
        </w:rPr>
        <w:t xml:space="preserve"> </w:t>
      </w:r>
      <w:r w:rsidRPr="00A04476">
        <w:rPr>
          <w:rFonts w:cs="Arial"/>
          <w:color w:val="000000"/>
          <w:szCs w:val="22"/>
        </w:rPr>
        <w:t xml:space="preserve">courrier électronique </w:t>
      </w:r>
      <w:r w:rsidR="004A07BB" w:rsidRPr="00A04476">
        <w:rPr>
          <w:rFonts w:cs="Arial"/>
          <w:color w:val="000000"/>
          <w:szCs w:val="22"/>
        </w:rPr>
        <w:t>doit être précédé d'un entretien téléphonique avec le responsable technique du Titulaire en vue d'un diagnostic.</w:t>
      </w:r>
    </w:p>
    <w:p w14:paraId="7F1CDCC6" w14:textId="77777777" w:rsidR="004A07BB" w:rsidRPr="00A04476" w:rsidRDefault="004A07BB" w:rsidP="004A07BB">
      <w:pPr>
        <w:autoSpaceDE w:val="0"/>
        <w:autoSpaceDN w:val="0"/>
        <w:adjustRightInd w:val="0"/>
        <w:jc w:val="both"/>
        <w:rPr>
          <w:rFonts w:cs="Arial"/>
          <w:color w:val="000000"/>
          <w:szCs w:val="22"/>
        </w:rPr>
      </w:pPr>
      <w:r w:rsidRPr="00A04476">
        <w:rPr>
          <w:rFonts w:cs="Arial"/>
          <w:color w:val="000000"/>
          <w:szCs w:val="22"/>
        </w:rPr>
        <w:t xml:space="preserve">Le personnel du Titulaire chargé des dépannages a libre accès aux installations, sous réserve du respect des clauses d'hygiène et de sécurité décrites dans les conditions </w:t>
      </w:r>
      <w:r w:rsidRPr="00A04476">
        <w:rPr>
          <w:rFonts w:cs="Arial"/>
          <w:color w:val="000000"/>
          <w:szCs w:val="22"/>
        </w:rPr>
        <w:lastRenderedPageBreak/>
        <w:t>générales du CEA et que les opérations n'apportent pas une gêne anormale aux utilisateurs.</w:t>
      </w:r>
    </w:p>
    <w:p w14:paraId="114E913E" w14:textId="593C4045" w:rsidR="004A07BB" w:rsidRPr="00A04476" w:rsidRDefault="004A07BB" w:rsidP="00411BC6">
      <w:pPr>
        <w:autoSpaceDE w:val="0"/>
        <w:autoSpaceDN w:val="0"/>
        <w:adjustRightInd w:val="0"/>
        <w:jc w:val="both"/>
        <w:rPr>
          <w:rFonts w:cs="Arial"/>
          <w:color w:val="000000"/>
          <w:szCs w:val="22"/>
        </w:rPr>
      </w:pPr>
      <w:r w:rsidRPr="00A04476">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A04476">
        <w:rPr>
          <w:rFonts w:cs="Arial"/>
          <w:color w:val="000000"/>
          <w:szCs w:val="22"/>
        </w:rPr>
        <w:t xml:space="preserve">à l’article </w:t>
      </w:r>
      <w:r w:rsidR="008224CE" w:rsidRPr="00A04476">
        <w:rPr>
          <w:rFonts w:cs="Arial"/>
          <w:color w:val="000000"/>
          <w:szCs w:val="22"/>
        </w:rPr>
        <w:fldChar w:fldCharType="begin"/>
      </w:r>
      <w:r w:rsidR="008224CE" w:rsidRPr="00A04476">
        <w:rPr>
          <w:rFonts w:cs="Arial"/>
          <w:color w:val="000000"/>
          <w:szCs w:val="22"/>
        </w:rPr>
        <w:instrText xml:space="preserve"> REF _Ref206303731 \r \h </w:instrText>
      </w:r>
      <w:r w:rsidR="00BF3A10" w:rsidRPr="00A04476">
        <w:rPr>
          <w:rFonts w:cs="Arial"/>
          <w:color w:val="000000"/>
          <w:szCs w:val="22"/>
        </w:rPr>
        <w:instrText xml:space="preserve"> \* MERGEFORMAT </w:instrText>
      </w:r>
      <w:r w:rsidR="008224CE" w:rsidRPr="00A04476">
        <w:rPr>
          <w:rFonts w:cs="Arial"/>
          <w:color w:val="000000"/>
          <w:szCs w:val="22"/>
        </w:rPr>
      </w:r>
      <w:r w:rsidR="008224CE" w:rsidRPr="00A04476">
        <w:rPr>
          <w:rFonts w:cs="Arial"/>
          <w:color w:val="000000"/>
          <w:szCs w:val="22"/>
        </w:rPr>
        <w:fldChar w:fldCharType="separate"/>
      </w:r>
      <w:r w:rsidR="00A04476">
        <w:rPr>
          <w:rFonts w:cs="Arial"/>
          <w:color w:val="000000"/>
          <w:szCs w:val="22"/>
        </w:rPr>
        <w:t>20</w:t>
      </w:r>
      <w:r w:rsidR="008224CE" w:rsidRPr="00A04476">
        <w:rPr>
          <w:rFonts w:cs="Arial"/>
          <w:color w:val="000000"/>
          <w:szCs w:val="22"/>
        </w:rPr>
        <w:t>.2 -</w:t>
      </w:r>
      <w:r w:rsidR="008224CE" w:rsidRPr="00A04476">
        <w:rPr>
          <w:rFonts w:cs="Arial"/>
          <w:color w:val="000000"/>
          <w:szCs w:val="22"/>
        </w:rPr>
        <w:fldChar w:fldCharType="end"/>
      </w:r>
      <w:r w:rsidR="008224CE" w:rsidRPr="00A04476">
        <w:rPr>
          <w:rFonts w:cs="Arial"/>
          <w:color w:val="000000"/>
          <w:szCs w:val="22"/>
        </w:rPr>
        <w:t xml:space="preserve"> </w:t>
      </w:r>
      <w:r w:rsidRPr="00A04476">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A04476">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63" w:name="_Toc201220671"/>
      <w:r w:rsidRPr="0096263C">
        <w:rPr>
          <w:rFonts w:cs="Arial"/>
          <w:bCs w:val="0"/>
          <w:color w:val="000000"/>
          <w:szCs w:val="22"/>
        </w:rPr>
        <w:t>ASSURANCES</w:t>
      </w:r>
      <w:bookmarkEnd w:id="63"/>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58E2CCC3"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0FD639B2" w14:textId="77777777" w:rsidR="00EC5784" w:rsidRDefault="00EC5784" w:rsidP="00997E78">
      <w:pPr>
        <w:autoSpaceDE w:val="0"/>
        <w:autoSpaceDN w:val="0"/>
        <w:adjustRightInd w:val="0"/>
        <w:jc w:val="both"/>
        <w:rPr>
          <w:rFonts w:cs="Arial"/>
          <w:color w:val="000000"/>
          <w:szCs w:val="22"/>
        </w:rPr>
      </w:pPr>
    </w:p>
    <w:p w14:paraId="2629F8C8" w14:textId="0FD426D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64" w:name="_Ref206303693"/>
      <w:r>
        <w:rPr>
          <w:rFonts w:cs="Arial"/>
          <w:bCs w:val="0"/>
          <w:color w:val="000000"/>
          <w:szCs w:val="22"/>
        </w:rPr>
        <w:t xml:space="preserve"> </w:t>
      </w:r>
      <w:bookmarkStart w:id="65" w:name="_Ref222919765"/>
      <w:bookmarkStart w:id="66" w:name="_Toc201220672"/>
      <w:r w:rsidR="0094523A" w:rsidRPr="00BC7D2A">
        <w:rPr>
          <w:rFonts w:cs="Arial"/>
          <w:bCs w:val="0"/>
          <w:color w:val="000000"/>
          <w:szCs w:val="22"/>
        </w:rPr>
        <w:t>DELAI OU PLANNING GENERAL DE REALISATION</w:t>
      </w:r>
      <w:bookmarkEnd w:id="64"/>
      <w:bookmarkEnd w:id="65"/>
      <w:bookmarkEnd w:id="66"/>
    </w:p>
    <w:p w14:paraId="4DD4F39B" w14:textId="21FEF632" w:rsidR="00411BC6" w:rsidRPr="00A04476"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w:t>
      </w:r>
      <w:r w:rsidR="009F33F7">
        <w:rPr>
          <w:rFonts w:cs="Arial"/>
          <w:szCs w:val="22"/>
        </w:rPr>
        <w:t xml:space="preserve">ché </w:t>
      </w:r>
      <w:r w:rsidR="009F33F7" w:rsidRPr="00A04476">
        <w:rPr>
          <w:rFonts w:cs="Arial"/>
          <w:b/>
          <w:bCs/>
          <w:szCs w:val="22"/>
        </w:rPr>
        <w:t>10 mois après l’Ordre de Service transmis par la Maitrise d’œuvre</w:t>
      </w:r>
      <w:r w:rsidR="009F33F7" w:rsidRPr="00A04476">
        <w:rPr>
          <w:rFonts w:cs="Arial"/>
          <w:szCs w:val="22"/>
        </w:rPr>
        <w:t xml:space="preserve">, </w:t>
      </w:r>
      <w:r w:rsidR="00411BC6" w:rsidRPr="00A04476">
        <w:rPr>
          <w:rFonts w:cs="Arial"/>
          <w:szCs w:val="22"/>
        </w:rPr>
        <w:t>conformément au planning général de l’opération précité à l’</w:t>
      </w:r>
      <w:r w:rsidR="00411BC6" w:rsidRPr="00A04476">
        <w:rPr>
          <w:rFonts w:cs="Arial"/>
          <w:szCs w:val="22"/>
        </w:rPr>
        <w:fldChar w:fldCharType="begin"/>
      </w:r>
      <w:r w:rsidR="00411BC6" w:rsidRPr="00A04476">
        <w:rPr>
          <w:rFonts w:cs="Arial"/>
          <w:szCs w:val="22"/>
        </w:rPr>
        <w:instrText xml:space="preserve"> REF _Ref222827535 \r \h </w:instrText>
      </w:r>
      <w:r w:rsidR="00A04476">
        <w:rPr>
          <w:rFonts w:cs="Arial"/>
          <w:szCs w:val="22"/>
        </w:rPr>
        <w:instrText xml:space="preserve"> \* MERGEFORMAT </w:instrText>
      </w:r>
      <w:r w:rsidR="00411BC6" w:rsidRPr="00A04476">
        <w:rPr>
          <w:rFonts w:cs="Arial"/>
          <w:szCs w:val="22"/>
        </w:rPr>
      </w:r>
      <w:r w:rsidR="00411BC6" w:rsidRPr="00A04476">
        <w:rPr>
          <w:rFonts w:cs="Arial"/>
          <w:szCs w:val="22"/>
        </w:rPr>
        <w:fldChar w:fldCharType="separate"/>
      </w:r>
      <w:r w:rsidR="00411BC6" w:rsidRPr="00A04476">
        <w:rPr>
          <w:rFonts w:cs="Arial"/>
          <w:szCs w:val="22"/>
        </w:rPr>
        <w:t>Article 2 -</w:t>
      </w:r>
      <w:r w:rsidR="00411BC6" w:rsidRPr="00A04476">
        <w:rPr>
          <w:rFonts w:cs="Arial"/>
          <w:szCs w:val="22"/>
        </w:rPr>
        <w:fldChar w:fldCharType="end"/>
      </w:r>
      <w:r w:rsidR="00411BC6" w:rsidRPr="00A04476">
        <w:rPr>
          <w:rFonts w:cs="Arial"/>
          <w:szCs w:val="22"/>
        </w:rPr>
        <w:t xml:space="preserve"> du présent marché.</w:t>
      </w:r>
    </w:p>
    <w:p w14:paraId="6A0139DE" w14:textId="001022CF" w:rsidR="00D865CD" w:rsidRPr="00A04476" w:rsidRDefault="00D865CD" w:rsidP="00D865CD">
      <w:pPr>
        <w:autoSpaceDE w:val="0"/>
        <w:autoSpaceDN w:val="0"/>
        <w:adjustRightInd w:val="0"/>
        <w:jc w:val="both"/>
        <w:rPr>
          <w:rFonts w:cs="Arial"/>
          <w:b/>
          <w:bCs/>
          <w:color w:val="E36C0A"/>
          <w:szCs w:val="22"/>
        </w:rPr>
      </w:pPr>
    </w:p>
    <w:p w14:paraId="4C15E22C" w14:textId="77777777" w:rsidR="0094523A" w:rsidRPr="00A04476" w:rsidRDefault="0094523A" w:rsidP="00490070">
      <w:pPr>
        <w:pStyle w:val="Titre1"/>
        <w:numPr>
          <w:ilvl w:val="1"/>
          <w:numId w:val="7"/>
        </w:numPr>
        <w:rPr>
          <w:rFonts w:cs="Arial"/>
          <w:color w:val="000000"/>
          <w:szCs w:val="22"/>
          <w:u w:val="none"/>
        </w:rPr>
      </w:pPr>
      <w:r w:rsidRPr="00A04476">
        <w:rPr>
          <w:rFonts w:cs="Arial"/>
          <w:color w:val="000000"/>
          <w:szCs w:val="22"/>
          <w:u w:val="none"/>
        </w:rPr>
        <w:t xml:space="preserve"> </w:t>
      </w:r>
      <w:bookmarkStart w:id="67" w:name="_Toc101272897"/>
      <w:bookmarkStart w:id="68" w:name="_Toc201220673"/>
      <w:r w:rsidRPr="00A04476">
        <w:rPr>
          <w:rFonts w:cs="Arial"/>
          <w:color w:val="000000"/>
          <w:szCs w:val="22"/>
          <w:u w:val="none"/>
        </w:rPr>
        <w:t>Prolongations des délais d’exécution</w:t>
      </w:r>
      <w:bookmarkEnd w:id="67"/>
      <w:bookmarkEnd w:id="68"/>
    </w:p>
    <w:p w14:paraId="7E929ABB" w14:textId="77777777" w:rsidR="0094523A" w:rsidRPr="00A04476" w:rsidRDefault="0094523A" w:rsidP="00490070">
      <w:pPr>
        <w:pStyle w:val="Titre1"/>
        <w:numPr>
          <w:ilvl w:val="2"/>
          <w:numId w:val="7"/>
        </w:numPr>
        <w:rPr>
          <w:rFonts w:cs="Arial"/>
          <w:color w:val="000000"/>
          <w:szCs w:val="22"/>
          <w:u w:val="none"/>
        </w:rPr>
      </w:pPr>
      <w:r w:rsidRPr="00A04476">
        <w:rPr>
          <w:rFonts w:cs="Arial"/>
          <w:b w:val="0"/>
          <w:i/>
          <w:color w:val="000000"/>
          <w:szCs w:val="22"/>
          <w:u w:val="none"/>
        </w:rPr>
        <w:t xml:space="preserve"> </w:t>
      </w:r>
      <w:bookmarkStart w:id="69" w:name="_Ref389470298"/>
      <w:bookmarkStart w:id="70" w:name="_Toc101272898"/>
      <w:bookmarkStart w:id="71" w:name="_Toc201220674"/>
      <w:r w:rsidRPr="00A04476">
        <w:rPr>
          <w:rFonts w:cs="Arial"/>
          <w:b w:val="0"/>
          <w:i/>
          <w:color w:val="000000"/>
          <w:szCs w:val="22"/>
          <w:u w:val="none"/>
        </w:rPr>
        <w:t>Prolongations particulières</w:t>
      </w:r>
      <w:bookmarkEnd w:id="69"/>
      <w:bookmarkEnd w:id="70"/>
      <w:bookmarkEnd w:id="71"/>
    </w:p>
    <w:p w14:paraId="5946F59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interruptions qui peuvent intervenir en</w:t>
      </w:r>
      <w:r w:rsidR="00D865CD" w:rsidRPr="00A04476">
        <w:rPr>
          <w:rFonts w:cs="Arial"/>
          <w:bCs/>
          <w:color w:val="000000"/>
          <w:szCs w:val="22"/>
        </w:rPr>
        <w:t xml:space="preserve"> cours d’exécution des Travaux</w:t>
      </w:r>
      <w:r w:rsidRPr="00A04476">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Il peut s’agir, principalement :</w:t>
      </w:r>
    </w:p>
    <w:p w14:paraId="7F8506F0"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des délais inhérents au processus réglementaire (délais d’instruction par les autorités compétentes),</w:t>
      </w:r>
    </w:p>
    <w:p w14:paraId="2D682F48" w14:textId="77777777" w:rsidR="00D865CD" w:rsidRPr="00A04476" w:rsidRDefault="00D865CD"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 cas de force majeure, au sens des dispositions législatives et réglementaires en vigueur et, notamment, le code civil.</w:t>
      </w:r>
    </w:p>
    <w:p w14:paraId="10EAAE02"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A04476" w:rsidRDefault="00D865CD" w:rsidP="0094523A">
      <w:pPr>
        <w:autoSpaceDE w:val="0"/>
        <w:autoSpaceDN w:val="0"/>
        <w:adjustRightInd w:val="0"/>
        <w:jc w:val="both"/>
        <w:rPr>
          <w:rFonts w:cs="Arial"/>
          <w:bCs/>
          <w:color w:val="000000"/>
          <w:szCs w:val="22"/>
        </w:rPr>
      </w:pPr>
    </w:p>
    <w:p w14:paraId="3977DB3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A04476"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A04476"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A04476" w:rsidRDefault="0094523A" w:rsidP="0094523A">
            <w:pPr>
              <w:jc w:val="center"/>
              <w:rPr>
                <w:rFonts w:ascii="Calibri" w:hAnsi="Calibri" w:cs="Calibri"/>
                <w:szCs w:val="22"/>
              </w:rPr>
            </w:pPr>
            <w:r w:rsidRPr="00A04476">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A04476" w:rsidRDefault="0094523A" w:rsidP="0094523A">
            <w:pPr>
              <w:jc w:val="center"/>
              <w:rPr>
                <w:rFonts w:ascii="Calibri" w:hAnsi="Calibri" w:cs="Calibri"/>
                <w:szCs w:val="22"/>
              </w:rPr>
            </w:pPr>
            <w:r w:rsidRPr="00A04476">
              <w:rPr>
                <w:rFonts w:ascii="Calibri" w:hAnsi="Calibri" w:cs="Calibri"/>
                <w:szCs w:val="22"/>
              </w:rPr>
              <w:t>CRITERE</w:t>
            </w:r>
          </w:p>
        </w:tc>
      </w:tr>
      <w:tr w:rsidR="0094523A" w:rsidRPr="00A04476"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GEL </w:t>
            </w:r>
            <w:r w:rsidRPr="00A04476">
              <w:rPr>
                <w:rFonts w:ascii="Calibri" w:hAnsi="Calibri" w:cs="Calibri"/>
                <w:szCs w:val="22"/>
              </w:rPr>
              <w:br/>
              <w:t xml:space="preserve">(température </w:t>
            </w:r>
            <w:r w:rsidRPr="00A04476">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A04476" w:rsidRDefault="0094523A" w:rsidP="0094523A">
            <w:pPr>
              <w:jc w:val="center"/>
              <w:rPr>
                <w:rFonts w:ascii="Calibri" w:hAnsi="Calibri" w:cs="Calibri"/>
                <w:szCs w:val="22"/>
              </w:rPr>
            </w:pPr>
            <w:r w:rsidRPr="00A04476">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A04476" w:rsidRDefault="0094523A" w:rsidP="0094523A">
            <w:pPr>
              <w:jc w:val="center"/>
              <w:rPr>
                <w:rFonts w:ascii="Calibri" w:hAnsi="Calibri" w:cs="Calibri"/>
                <w:szCs w:val="22"/>
              </w:rPr>
            </w:pPr>
            <w:r w:rsidRPr="00A04476">
              <w:rPr>
                <w:rFonts w:ascii="Calibri" w:hAnsi="Calibri" w:cs="Calibri"/>
                <w:szCs w:val="22"/>
              </w:rPr>
              <w:lastRenderedPageBreak/>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A04476" w:rsidRDefault="0094523A" w:rsidP="0094523A">
            <w:pPr>
              <w:jc w:val="center"/>
              <w:rPr>
                <w:rFonts w:ascii="Calibri" w:hAnsi="Calibri" w:cs="Calibri"/>
                <w:szCs w:val="22"/>
              </w:rPr>
            </w:pPr>
            <w:r w:rsidRPr="00A04476">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A04476" w:rsidRDefault="0094523A" w:rsidP="0094523A">
            <w:pPr>
              <w:jc w:val="center"/>
              <w:rPr>
                <w:rFonts w:ascii="Calibri" w:hAnsi="Calibri" w:cs="Calibri"/>
                <w:szCs w:val="22"/>
              </w:rPr>
            </w:pPr>
            <w:r w:rsidRPr="00A04476">
              <w:rPr>
                <w:rFonts w:ascii="Calibri" w:hAnsi="Calibri" w:cs="Calibri"/>
                <w:szCs w:val="22"/>
              </w:rPr>
              <w:t>Sur justification d'une</w:t>
            </w:r>
            <w:r w:rsidRPr="00A04476">
              <w:rPr>
                <w:rFonts w:ascii="Calibri" w:hAnsi="Calibri" w:cs="Calibri"/>
                <w:szCs w:val="22"/>
              </w:rPr>
              <w:br/>
              <w:t xml:space="preserve"> impossibilité d'assurer des livraisons programmées</w:t>
            </w:r>
          </w:p>
        </w:tc>
      </w:tr>
      <w:tr w:rsidR="0094523A" w:rsidRPr="00A04476"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PRECIPITATIONS </w:t>
            </w:r>
            <w:r w:rsidRPr="00A04476">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A04476"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Charpente/vêtures métalliques/ </w:t>
            </w:r>
            <w:r w:rsidRPr="00A04476">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RAFALES DE VENT </w:t>
            </w:r>
            <w:r w:rsidRPr="00A04476">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A04476" w:rsidRDefault="0094523A" w:rsidP="0094523A">
            <w:pPr>
              <w:jc w:val="center"/>
              <w:rPr>
                <w:rFonts w:ascii="Calibri" w:hAnsi="Calibri" w:cs="Calibri"/>
                <w:szCs w:val="22"/>
              </w:rPr>
            </w:pPr>
            <w:r w:rsidRPr="00A04476">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A04476" w:rsidRDefault="0094523A" w:rsidP="0094523A">
            <w:pPr>
              <w:jc w:val="center"/>
              <w:rPr>
                <w:rFonts w:ascii="Calibri" w:hAnsi="Calibri" w:cs="Calibri"/>
                <w:szCs w:val="22"/>
              </w:rPr>
            </w:pPr>
            <w:r w:rsidRPr="00A04476">
              <w:rPr>
                <w:rFonts w:ascii="Calibri" w:hAnsi="Calibri" w:cs="Calibri"/>
                <w:szCs w:val="22"/>
              </w:rPr>
              <w:t>chute journalière</w:t>
            </w:r>
            <w:r w:rsidRPr="00A04476">
              <w:rPr>
                <w:rFonts w:ascii="Calibri" w:hAnsi="Calibri" w:cs="Calibri"/>
                <w:szCs w:val="22"/>
              </w:rPr>
              <w:br/>
              <w:t xml:space="preserve">  ≥ </w:t>
            </w:r>
            <w:smartTag w:uri="urn:schemas-microsoft-com:office:smarttags" w:element="metricconverter">
              <w:smartTagPr>
                <w:attr w:name="ProductID" w:val="10 mm"/>
              </w:smartTagPr>
              <w:r w:rsidRPr="00A04476">
                <w:rPr>
                  <w:rFonts w:ascii="Calibri" w:hAnsi="Calibri" w:cs="Calibri"/>
                  <w:szCs w:val="22"/>
                </w:rPr>
                <w:t>10 mm</w:t>
              </w:r>
            </w:smartTag>
            <w:r w:rsidRPr="00A04476">
              <w:rPr>
                <w:rFonts w:ascii="Calibri" w:hAnsi="Calibri" w:cs="Calibri"/>
                <w:szCs w:val="22"/>
              </w:rPr>
              <w:t xml:space="preserve">, </w:t>
            </w:r>
            <w:r w:rsidRPr="00A04476">
              <w:rPr>
                <w:rFonts w:ascii="Calibri" w:hAnsi="Calibri" w:cs="Calibri"/>
                <w:szCs w:val="22"/>
              </w:rPr>
              <w:br/>
              <w:t>restant au sol</w:t>
            </w:r>
          </w:p>
        </w:tc>
      </w:tr>
      <w:tr w:rsidR="0094523A" w:rsidRPr="00A04476"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A04476" w:rsidRDefault="0094523A" w:rsidP="0094523A">
            <w:pPr>
              <w:rPr>
                <w:rFonts w:ascii="Calibri" w:hAnsi="Calibri" w:cs="Calibri"/>
                <w:szCs w:val="22"/>
              </w:rPr>
            </w:pPr>
          </w:p>
        </w:tc>
      </w:tr>
      <w:tr w:rsidR="0094523A" w:rsidRPr="00A04476"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A04476" w:rsidRDefault="0094523A" w:rsidP="0094523A">
            <w:pPr>
              <w:rPr>
                <w:rFonts w:ascii="Calibri" w:hAnsi="Calibri" w:cs="Calibri"/>
                <w:szCs w:val="22"/>
              </w:rPr>
            </w:pPr>
          </w:p>
        </w:tc>
      </w:tr>
      <w:tr w:rsidR="0094523A" w:rsidRPr="00A04476"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A04476" w:rsidRDefault="0094523A" w:rsidP="0094523A">
            <w:pPr>
              <w:rPr>
                <w:rFonts w:ascii="Calibri" w:hAnsi="Calibri" w:cs="Calibri"/>
                <w:szCs w:val="22"/>
              </w:rPr>
            </w:pPr>
          </w:p>
        </w:tc>
      </w:tr>
      <w:tr w:rsidR="0094523A" w:rsidRPr="00A04476"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A04476" w:rsidRDefault="0094523A" w:rsidP="0094523A">
            <w:pPr>
              <w:rPr>
                <w:rFonts w:ascii="Calibri" w:hAnsi="Calibri" w:cs="Calibri"/>
                <w:szCs w:val="22"/>
              </w:rPr>
            </w:pPr>
          </w:p>
        </w:tc>
      </w:tr>
    </w:tbl>
    <w:p w14:paraId="7FD97806" w14:textId="77777777" w:rsidR="0094523A" w:rsidRPr="00A04476" w:rsidRDefault="0094523A" w:rsidP="00411BC6">
      <w:pPr>
        <w:autoSpaceDE w:val="0"/>
        <w:autoSpaceDN w:val="0"/>
        <w:adjustRightInd w:val="0"/>
        <w:jc w:val="both"/>
        <w:rPr>
          <w:rFonts w:cs="Arial"/>
          <w:bCs/>
          <w:color w:val="000000"/>
          <w:szCs w:val="22"/>
        </w:rPr>
      </w:pPr>
    </w:p>
    <w:p w14:paraId="54DE7278"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A04476">
        <w:rPr>
          <w:rFonts w:cs="Arial"/>
          <w:bCs/>
          <w:color w:val="000000"/>
          <w:szCs w:val="22"/>
        </w:rPr>
        <w:t xml:space="preserve"> cours d’exécution de son fait.</w:t>
      </w:r>
    </w:p>
    <w:p w14:paraId="74DA3BD5" w14:textId="77777777" w:rsidR="0094523A" w:rsidRPr="00A04476" w:rsidRDefault="0094523A" w:rsidP="0094523A">
      <w:pPr>
        <w:autoSpaceDE w:val="0"/>
        <w:autoSpaceDN w:val="0"/>
        <w:adjustRightInd w:val="0"/>
        <w:jc w:val="both"/>
        <w:rPr>
          <w:rFonts w:cs="Arial"/>
          <w:bCs/>
          <w:color w:val="000000"/>
          <w:szCs w:val="22"/>
        </w:rPr>
      </w:pPr>
    </w:p>
    <w:p w14:paraId="73365D33" w14:textId="77777777" w:rsidR="00D865CD" w:rsidRPr="00A04476" w:rsidRDefault="00D865CD" w:rsidP="00490070">
      <w:pPr>
        <w:pStyle w:val="Titre1"/>
        <w:numPr>
          <w:ilvl w:val="2"/>
          <w:numId w:val="7"/>
        </w:numPr>
        <w:rPr>
          <w:rFonts w:cs="Arial"/>
          <w:color w:val="000000"/>
          <w:szCs w:val="22"/>
          <w:u w:val="none"/>
        </w:rPr>
      </w:pPr>
      <w:bookmarkStart w:id="72" w:name="_Toc101272899"/>
      <w:bookmarkStart w:id="73" w:name="_Toc201220675"/>
      <w:r w:rsidRPr="00A04476">
        <w:rPr>
          <w:rFonts w:cs="Arial"/>
          <w:b w:val="0"/>
          <w:i/>
          <w:color w:val="000000"/>
          <w:szCs w:val="22"/>
          <w:u w:val="none"/>
        </w:rPr>
        <w:t>Prolongations du fait du CEA</w:t>
      </w:r>
      <w:bookmarkEnd w:id="72"/>
      <w:bookmarkEnd w:id="73"/>
    </w:p>
    <w:p w14:paraId="07A2736E"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ab/>
      </w:r>
    </w:p>
    <w:p w14:paraId="01CF1343" w14:textId="77777777" w:rsidR="00D865CD" w:rsidRPr="00A04476" w:rsidRDefault="00D865CD" w:rsidP="00490070">
      <w:pPr>
        <w:pStyle w:val="Titre1"/>
        <w:numPr>
          <w:ilvl w:val="2"/>
          <w:numId w:val="7"/>
        </w:numPr>
        <w:rPr>
          <w:rFonts w:cs="Arial"/>
          <w:color w:val="000000"/>
          <w:szCs w:val="22"/>
          <w:u w:val="none"/>
        </w:rPr>
      </w:pPr>
      <w:bookmarkStart w:id="74" w:name="_Toc101272900"/>
      <w:bookmarkStart w:id="75" w:name="_Toc201220676"/>
      <w:r w:rsidRPr="00A04476">
        <w:rPr>
          <w:rFonts w:cs="Arial"/>
          <w:b w:val="0"/>
          <w:i/>
          <w:color w:val="000000"/>
          <w:szCs w:val="22"/>
          <w:u w:val="none"/>
        </w:rPr>
        <w:t>Prolongations du fait du Titulaire</w:t>
      </w:r>
      <w:bookmarkEnd w:id="74"/>
      <w:bookmarkEnd w:id="75"/>
    </w:p>
    <w:p w14:paraId="0022B1B5" w14:textId="12B32972"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04476">
        <w:rPr>
          <w:rFonts w:cs="Arial"/>
          <w:bCs/>
          <w:color w:val="000000"/>
          <w:szCs w:val="22"/>
        </w:rPr>
        <w:fldChar w:fldCharType="begin"/>
      </w:r>
      <w:r w:rsidR="00D865CD" w:rsidRPr="00A04476">
        <w:rPr>
          <w:rFonts w:cs="Arial"/>
          <w:bCs/>
          <w:color w:val="000000"/>
          <w:szCs w:val="22"/>
        </w:rPr>
        <w:instrText xml:space="preserve"> REF _Ref389470110 \r \h  \* MERGEFORMAT </w:instrText>
      </w:r>
      <w:r w:rsidR="00D865CD" w:rsidRPr="00A04476">
        <w:rPr>
          <w:rFonts w:cs="Arial"/>
          <w:bCs/>
          <w:color w:val="000000"/>
          <w:szCs w:val="22"/>
        </w:rPr>
      </w:r>
      <w:r w:rsidR="00D865CD" w:rsidRPr="00A04476">
        <w:rPr>
          <w:rFonts w:cs="Arial"/>
          <w:bCs/>
          <w:color w:val="000000"/>
          <w:szCs w:val="22"/>
        </w:rPr>
        <w:fldChar w:fldCharType="separate"/>
      </w:r>
      <w:r w:rsidR="00D865CD" w:rsidRPr="00A04476">
        <w:rPr>
          <w:rFonts w:cs="Arial"/>
          <w:bCs/>
          <w:color w:val="000000"/>
          <w:szCs w:val="22"/>
        </w:rPr>
        <w:t xml:space="preserve">Article </w:t>
      </w:r>
      <w:r w:rsidR="00A04476" w:rsidRPr="00A04476">
        <w:rPr>
          <w:rFonts w:cs="Arial"/>
          <w:bCs/>
          <w:color w:val="000000"/>
          <w:szCs w:val="22"/>
        </w:rPr>
        <w:t>20</w:t>
      </w:r>
      <w:r w:rsidR="00D865CD" w:rsidRPr="00A04476">
        <w:rPr>
          <w:rFonts w:cs="Arial"/>
          <w:bCs/>
          <w:color w:val="000000"/>
          <w:szCs w:val="22"/>
        </w:rPr>
        <w:t xml:space="preserve"> -</w:t>
      </w:r>
      <w:r w:rsidR="00D865CD" w:rsidRPr="00A04476">
        <w:rPr>
          <w:rFonts w:cs="Arial"/>
          <w:bCs/>
          <w:color w:val="000000"/>
          <w:szCs w:val="22"/>
        </w:rPr>
        <w:fldChar w:fldCharType="end"/>
      </w:r>
      <w:r w:rsidR="00D865CD" w:rsidRPr="00A04476">
        <w:rPr>
          <w:rFonts w:cs="Arial"/>
          <w:bCs/>
          <w:color w:val="000000"/>
          <w:szCs w:val="22"/>
        </w:rPr>
        <w:t xml:space="preserve"> </w:t>
      </w:r>
      <w:r w:rsidRPr="00A04476">
        <w:rPr>
          <w:rFonts w:cs="Arial"/>
          <w:bCs/>
          <w:color w:val="000000"/>
          <w:szCs w:val="22"/>
        </w:rPr>
        <w:t>ci-après.</w:t>
      </w:r>
    </w:p>
    <w:p w14:paraId="4E08215B" w14:textId="77777777" w:rsidR="0094523A" w:rsidRPr="00A04476" w:rsidRDefault="00D865CD" w:rsidP="0094523A">
      <w:pPr>
        <w:autoSpaceDE w:val="0"/>
        <w:autoSpaceDN w:val="0"/>
        <w:adjustRightInd w:val="0"/>
        <w:jc w:val="both"/>
        <w:rPr>
          <w:rFonts w:cs="Arial"/>
          <w:bCs/>
          <w:color w:val="000000"/>
          <w:szCs w:val="22"/>
        </w:rPr>
      </w:pPr>
      <w:r w:rsidRPr="00A04476">
        <w:rPr>
          <w:rFonts w:cs="Arial"/>
          <w:bCs/>
          <w:color w:val="000000"/>
          <w:szCs w:val="22"/>
        </w:rPr>
        <w:t xml:space="preserve">Ces dispositions </w:t>
      </w:r>
      <w:r w:rsidR="0094523A" w:rsidRPr="00A04476">
        <w:rPr>
          <w:rFonts w:cs="Arial"/>
          <w:bCs/>
          <w:color w:val="000000"/>
          <w:szCs w:val="22"/>
        </w:rPr>
        <w:t>ne s’appliquent pas aux modifications du fait du Titulaire acce</w:t>
      </w:r>
      <w:r w:rsidRPr="00A04476">
        <w:rPr>
          <w:rFonts w:cs="Arial"/>
          <w:bCs/>
          <w:color w:val="000000"/>
          <w:szCs w:val="22"/>
        </w:rPr>
        <w:t>ptées par le CEA</w:t>
      </w:r>
      <w:r w:rsidR="0094523A" w:rsidRPr="00A04476">
        <w:rPr>
          <w:rFonts w:cs="Arial"/>
          <w:bCs/>
          <w:color w:val="000000"/>
          <w:szCs w:val="22"/>
        </w:rPr>
        <w:t>.</w:t>
      </w:r>
    </w:p>
    <w:p w14:paraId="28F47E2A" w14:textId="77777777" w:rsidR="0094523A" w:rsidRPr="00A04476" w:rsidRDefault="0094523A" w:rsidP="00411BC6">
      <w:pPr>
        <w:autoSpaceDE w:val="0"/>
        <w:autoSpaceDN w:val="0"/>
        <w:adjustRightInd w:val="0"/>
        <w:jc w:val="both"/>
        <w:rPr>
          <w:rFonts w:cs="Arial"/>
          <w:bCs/>
          <w:color w:val="000000"/>
          <w:szCs w:val="22"/>
        </w:rPr>
      </w:pPr>
    </w:p>
    <w:p w14:paraId="71DF2281" w14:textId="188F79E5" w:rsidR="00411BC6" w:rsidRPr="00A04476" w:rsidRDefault="00411BC6" w:rsidP="00490070">
      <w:pPr>
        <w:pStyle w:val="Titre1"/>
        <w:numPr>
          <w:ilvl w:val="0"/>
          <w:numId w:val="7"/>
        </w:numPr>
        <w:rPr>
          <w:rFonts w:cs="Arial"/>
          <w:szCs w:val="22"/>
        </w:rPr>
      </w:pPr>
      <w:bookmarkStart w:id="76" w:name="_Toc101272901"/>
      <w:bookmarkStart w:id="77" w:name="_Toc201220677"/>
      <w:r w:rsidRPr="00A04476">
        <w:t>ARRETS DE CHANTIER</w:t>
      </w:r>
      <w:bookmarkEnd w:id="76"/>
      <w:bookmarkEnd w:id="77"/>
    </w:p>
    <w:p w14:paraId="183B9E5C"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A04476" w:rsidRDefault="00041560" w:rsidP="00411BC6">
      <w:pPr>
        <w:numPr>
          <w:ilvl w:val="12"/>
          <w:numId w:val="0"/>
        </w:numPr>
        <w:jc w:val="both"/>
        <w:rPr>
          <w:rFonts w:cs="Arial"/>
          <w:color w:val="000000"/>
          <w:szCs w:val="22"/>
        </w:rPr>
      </w:pPr>
    </w:p>
    <w:p w14:paraId="27A611B8"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programmés</w:t>
      </w:r>
    </w:p>
    <w:p w14:paraId="2902774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lastRenderedPageBreak/>
        <w:t>Les jours de fermeture du Centre sont considérés comme des arrêts de chantier programmés.</w:t>
      </w:r>
    </w:p>
    <w:p w14:paraId="50A68E76"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A04476" w:rsidRDefault="00411BC6" w:rsidP="00411BC6">
      <w:pPr>
        <w:numPr>
          <w:ilvl w:val="12"/>
          <w:numId w:val="0"/>
        </w:numPr>
        <w:jc w:val="both"/>
        <w:rPr>
          <w:rFonts w:cs="Arial"/>
          <w:color w:val="000000"/>
          <w:szCs w:val="22"/>
        </w:rPr>
      </w:pPr>
    </w:p>
    <w:p w14:paraId="3A470933"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inopinés</w:t>
      </w:r>
    </w:p>
    <w:p w14:paraId="5238C9F6" w14:textId="2337EC97"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En cas d'arrêt de chantier inopiné du fait du CEA, une indemnisation est due au Titulaire au-delà d’une franchise d’une journée d’arrêt et ne peut pas excéder </w:t>
      </w:r>
      <w:r w:rsidR="00BC7D2A" w:rsidRPr="00A04476">
        <w:rPr>
          <w:rFonts w:cs="Arial"/>
          <w:color w:val="000000"/>
          <w:szCs w:val="22"/>
        </w:rPr>
        <w:t xml:space="preserve">trois jours </w:t>
      </w:r>
      <w:r w:rsidRPr="00A04476">
        <w:rPr>
          <w:rFonts w:cs="Arial"/>
          <w:color w:val="000000"/>
          <w:szCs w:val="22"/>
        </w:rPr>
        <w:t xml:space="preserve">de chantier à compter de la date de notification de l'arrêt. </w:t>
      </w:r>
    </w:p>
    <w:p w14:paraId="67A8B37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monta</w:t>
      </w:r>
      <w:r w:rsidR="0094523A" w:rsidRPr="00A04476">
        <w:rPr>
          <w:rFonts w:cs="Arial"/>
          <w:color w:val="000000"/>
          <w:szCs w:val="22"/>
        </w:rPr>
        <w:t>nt de l’indemnisation est fixé</w:t>
      </w:r>
      <w:r w:rsidRPr="00A04476">
        <w:rPr>
          <w:rFonts w:cs="Arial"/>
          <w:color w:val="000000"/>
          <w:szCs w:val="22"/>
        </w:rPr>
        <w:t xml:space="preserve"> à un pour mille du montant hors taxes du marc</w:t>
      </w:r>
      <w:r w:rsidR="0094523A" w:rsidRPr="00A04476">
        <w:rPr>
          <w:rFonts w:cs="Arial"/>
          <w:color w:val="000000"/>
          <w:szCs w:val="22"/>
        </w:rPr>
        <w:t>hé par jour ouvré</w:t>
      </w:r>
      <w:r w:rsidRPr="00A04476">
        <w:rPr>
          <w:rFonts w:cs="Arial"/>
          <w:color w:val="000000"/>
          <w:szCs w:val="22"/>
        </w:rPr>
        <w:t xml:space="preserve"> d’arrêt.</w:t>
      </w:r>
    </w:p>
    <w:p w14:paraId="4DF8BE0E"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règlement des sommes éventuellement dues par le CEA au titre des arrêts de chantier inopinés i</w:t>
      </w:r>
      <w:r w:rsidR="0094523A" w:rsidRPr="00A04476">
        <w:rPr>
          <w:rFonts w:cs="Arial"/>
          <w:color w:val="000000"/>
          <w:szCs w:val="22"/>
        </w:rPr>
        <w:t xml:space="preserve">ntervient après la réception de </w:t>
      </w:r>
      <w:r w:rsidRPr="00A04476">
        <w:rPr>
          <w:rFonts w:cs="Arial"/>
          <w:color w:val="000000"/>
          <w:szCs w:val="22"/>
        </w:rPr>
        <w:t>l’Ouvrage et mise en place de l’avenant correspondant.</w:t>
      </w:r>
    </w:p>
    <w:p w14:paraId="5AA00E47" w14:textId="77777777" w:rsidR="00411BC6" w:rsidRPr="00A04476" w:rsidRDefault="00411BC6" w:rsidP="00411BC6">
      <w:pPr>
        <w:numPr>
          <w:ilvl w:val="12"/>
          <w:numId w:val="0"/>
        </w:numPr>
        <w:jc w:val="both"/>
        <w:rPr>
          <w:rFonts w:cs="Arial"/>
          <w:color w:val="000000"/>
          <w:szCs w:val="22"/>
        </w:rPr>
      </w:pPr>
    </w:p>
    <w:p w14:paraId="4950A8E9" w14:textId="77777777" w:rsidR="00D865CD" w:rsidRPr="00A04476" w:rsidRDefault="00D865CD" w:rsidP="00411BC6">
      <w:pPr>
        <w:numPr>
          <w:ilvl w:val="12"/>
          <w:numId w:val="0"/>
        </w:numPr>
        <w:jc w:val="both"/>
        <w:rPr>
          <w:rFonts w:cs="Arial"/>
          <w:color w:val="000000"/>
          <w:szCs w:val="22"/>
        </w:rPr>
      </w:pPr>
    </w:p>
    <w:p w14:paraId="366CDACC" w14:textId="06C4E6FC" w:rsidR="00D865CD" w:rsidRPr="00A04476" w:rsidRDefault="00D865CD" w:rsidP="00D865CD">
      <w:pPr>
        <w:numPr>
          <w:ilvl w:val="12"/>
          <w:numId w:val="0"/>
        </w:numPr>
        <w:jc w:val="both"/>
        <w:rPr>
          <w:rFonts w:cs="Arial"/>
          <w:color w:val="000000"/>
          <w:szCs w:val="22"/>
        </w:rPr>
      </w:pPr>
      <w:r w:rsidRPr="00A04476">
        <w:rPr>
          <w:rFonts w:cs="Arial"/>
          <w:color w:val="000000"/>
          <w:szCs w:val="22"/>
        </w:rPr>
        <w:t xml:space="preserve">Les arrêts de chantier inopinés du fait d’évènements tels que ceux visés à l’article </w:t>
      </w:r>
      <w:r w:rsidR="001331CC" w:rsidRPr="00A04476">
        <w:rPr>
          <w:rFonts w:cs="Arial"/>
          <w:color w:val="000000"/>
          <w:szCs w:val="22"/>
        </w:rPr>
        <w:fldChar w:fldCharType="begin"/>
      </w:r>
      <w:r w:rsidR="001331CC" w:rsidRPr="00A04476">
        <w:rPr>
          <w:rFonts w:cs="Arial"/>
          <w:color w:val="000000"/>
          <w:szCs w:val="22"/>
        </w:rPr>
        <w:instrText xml:space="preserve"> REF _Ref389470298 \r \h  \* MERGEFORMAT </w:instrText>
      </w:r>
      <w:r w:rsidR="001331CC" w:rsidRPr="00A04476">
        <w:rPr>
          <w:rFonts w:cs="Arial"/>
          <w:color w:val="000000"/>
          <w:szCs w:val="22"/>
        </w:rPr>
      </w:r>
      <w:r w:rsidR="001331CC" w:rsidRPr="00A04476">
        <w:rPr>
          <w:rFonts w:cs="Arial"/>
          <w:color w:val="000000"/>
          <w:szCs w:val="22"/>
        </w:rPr>
        <w:fldChar w:fldCharType="separate"/>
      </w:r>
      <w:r w:rsidR="001331CC" w:rsidRPr="00A04476">
        <w:rPr>
          <w:rFonts w:cs="Arial"/>
          <w:color w:val="000000"/>
          <w:szCs w:val="22"/>
        </w:rPr>
        <w:t>16.2.1 -</w:t>
      </w:r>
      <w:r w:rsidR="001331CC" w:rsidRPr="00A04476">
        <w:rPr>
          <w:rFonts w:cs="Arial"/>
          <w:color w:val="000000"/>
          <w:szCs w:val="22"/>
        </w:rPr>
        <w:fldChar w:fldCharType="end"/>
      </w:r>
      <w:r w:rsidRPr="00A04476">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A04476" w:rsidRDefault="00D865CD" w:rsidP="00411BC6">
      <w:pPr>
        <w:numPr>
          <w:ilvl w:val="12"/>
          <w:numId w:val="0"/>
        </w:numPr>
        <w:jc w:val="both"/>
        <w:rPr>
          <w:rFonts w:cs="Arial"/>
          <w:color w:val="000000"/>
          <w:szCs w:val="22"/>
        </w:rPr>
      </w:pPr>
    </w:p>
    <w:p w14:paraId="2745A75A"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Reprise du travail</w:t>
      </w:r>
    </w:p>
    <w:p w14:paraId="3631F0C0" w14:textId="0442E87E"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Quel que soit le type d'arrêt de chantier, le Titulaire s'engage à reprendre l'exécution de la prestation interrompue au plus tard </w:t>
      </w:r>
      <w:r w:rsidR="00BC7D2A" w:rsidRPr="00A04476">
        <w:rPr>
          <w:rFonts w:cs="Arial"/>
          <w:color w:val="000000"/>
          <w:szCs w:val="22"/>
        </w:rPr>
        <w:t xml:space="preserve">48 heures </w:t>
      </w:r>
      <w:r w:rsidRPr="00A04476">
        <w:rPr>
          <w:rFonts w:cs="Arial"/>
          <w:color w:val="000000"/>
          <w:szCs w:val="22"/>
        </w:rPr>
        <w:t xml:space="preserve">après l'avertissement par le CEA, </w:t>
      </w:r>
      <w:r w:rsidR="00BC7D2A" w:rsidRPr="00A04476">
        <w:rPr>
          <w:rFonts w:cs="Arial"/>
          <w:color w:val="000000"/>
          <w:szCs w:val="22"/>
        </w:rPr>
        <w:t xml:space="preserve">(notification par email du CEA / MOE / OPC), </w:t>
      </w:r>
      <w:r w:rsidRPr="00A04476">
        <w:rPr>
          <w:rFonts w:cs="Arial"/>
          <w:color w:val="000000"/>
          <w:szCs w:val="22"/>
        </w:rPr>
        <w:t>de la fin de l'indisponibilité.</w:t>
      </w:r>
    </w:p>
    <w:p w14:paraId="34EDD369" w14:textId="77777777" w:rsidR="00411BC6" w:rsidRPr="00A04476" w:rsidRDefault="00411BC6" w:rsidP="00411BC6">
      <w:pPr>
        <w:numPr>
          <w:ilvl w:val="12"/>
          <w:numId w:val="0"/>
        </w:numPr>
        <w:jc w:val="both"/>
        <w:rPr>
          <w:rFonts w:cs="Arial"/>
          <w:color w:val="000000"/>
          <w:szCs w:val="22"/>
        </w:rPr>
      </w:pPr>
    </w:p>
    <w:p w14:paraId="22D43EEF" w14:textId="77777777" w:rsidR="00411BC6" w:rsidRPr="00A04476" w:rsidRDefault="00411BC6" w:rsidP="00490070">
      <w:pPr>
        <w:numPr>
          <w:ilvl w:val="1"/>
          <w:numId w:val="7"/>
        </w:numPr>
        <w:jc w:val="both"/>
        <w:rPr>
          <w:rFonts w:cs="Arial"/>
          <w:b/>
          <w:bCs/>
          <w:szCs w:val="22"/>
        </w:rPr>
      </w:pPr>
      <w:r w:rsidRPr="00A04476">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A04476">
        <w:rPr>
          <w:rFonts w:cs="Arial"/>
          <w:color w:val="000000"/>
          <w:szCs w:val="22"/>
        </w:rPr>
        <w:t xml:space="preserve">Les arrêts de chantier inopinés du fait du CEA donnent lieu à l'établissement d'un </w:t>
      </w:r>
      <w:r w:rsidR="007B7D62" w:rsidRPr="00A04476">
        <w:rPr>
          <w:rFonts w:cs="Arial"/>
          <w:color w:val="000000"/>
          <w:szCs w:val="22"/>
        </w:rPr>
        <w:t>procès-</w:t>
      </w:r>
      <w:r w:rsidRPr="00A04476">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A04476" w:rsidRDefault="00411BC6" w:rsidP="00490070">
      <w:pPr>
        <w:pStyle w:val="Titre1"/>
        <w:numPr>
          <w:ilvl w:val="0"/>
          <w:numId w:val="7"/>
        </w:numPr>
        <w:rPr>
          <w:rFonts w:cs="Arial"/>
          <w:szCs w:val="22"/>
        </w:rPr>
      </w:pPr>
      <w:r>
        <w:t xml:space="preserve"> </w:t>
      </w:r>
      <w:bookmarkStart w:id="78" w:name="_Toc201220678"/>
      <w:r w:rsidR="00BC7D2A" w:rsidRPr="00A04476">
        <w:t>MONTANT</w:t>
      </w:r>
      <w:bookmarkEnd w:id="78"/>
    </w:p>
    <w:p w14:paraId="4252059C" w14:textId="1ADC94B3" w:rsidR="00411BC6" w:rsidRPr="001E5E9B" w:rsidRDefault="00411BC6" w:rsidP="00411BC6">
      <w:pPr>
        <w:tabs>
          <w:tab w:val="left" w:pos="1134"/>
          <w:tab w:val="left" w:pos="6946"/>
        </w:tabs>
        <w:jc w:val="both"/>
        <w:rPr>
          <w:rFonts w:cs="Arial"/>
          <w:szCs w:val="22"/>
        </w:rPr>
      </w:pPr>
      <w:r w:rsidRPr="00A04476">
        <w:rPr>
          <w:rFonts w:cs="Arial"/>
          <w:szCs w:val="22"/>
        </w:rPr>
        <w:t xml:space="preserve">Le </w:t>
      </w:r>
      <w:r w:rsidR="00BC7D2A" w:rsidRPr="00A04476">
        <w:rPr>
          <w:rFonts w:cs="Arial"/>
          <w:szCs w:val="22"/>
        </w:rPr>
        <w:t>montant</w:t>
      </w:r>
      <w:r w:rsidRPr="00A04476">
        <w:rPr>
          <w:rFonts w:cs="Arial"/>
          <w:szCs w:val="22"/>
        </w:rPr>
        <w:t xml:space="preserve"> ferme et</w:t>
      </w:r>
      <w:r w:rsidRPr="001E5E9B">
        <w:rPr>
          <w:rFonts w:cs="Arial"/>
          <w:szCs w:val="22"/>
        </w:rPr>
        <w:t xml:space="preserve"> forfaitaire de l’ensemble des travaux est de </w:t>
      </w:r>
      <w:r w:rsidRPr="00A04476">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A04476">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481683F2" w14:textId="534411A5" w:rsidR="00C6496C" w:rsidRPr="0055060A" w:rsidRDefault="00C6496C" w:rsidP="00C6496C">
      <w:pPr>
        <w:pStyle w:val="Paragraphedeliste"/>
        <w:numPr>
          <w:ilvl w:val="0"/>
          <w:numId w:val="29"/>
        </w:numPr>
        <w:tabs>
          <w:tab w:val="left" w:pos="1134"/>
          <w:tab w:val="left" w:pos="6946"/>
        </w:tabs>
        <w:rPr>
          <w:rFonts w:cs="Arial"/>
          <w:sz w:val="22"/>
        </w:rPr>
      </w:pPr>
      <w:r w:rsidRPr="0055060A">
        <w:rPr>
          <w:rFonts w:cs="Arial"/>
          <w:sz w:val="22"/>
        </w:rPr>
        <w:t>Travaux de base :</w:t>
      </w:r>
    </w:p>
    <w:p w14:paraId="6090F07E" w14:textId="312E7DD8" w:rsidR="0055060A" w:rsidRPr="0055060A" w:rsidRDefault="0055060A" w:rsidP="0055060A">
      <w:pPr>
        <w:pStyle w:val="Paragraphedeliste"/>
        <w:numPr>
          <w:ilvl w:val="0"/>
          <w:numId w:val="29"/>
        </w:numPr>
        <w:tabs>
          <w:tab w:val="left" w:pos="1134"/>
          <w:tab w:val="left" w:pos="6946"/>
        </w:tabs>
        <w:rPr>
          <w:rFonts w:cs="Arial"/>
          <w:sz w:val="22"/>
          <w:szCs w:val="22"/>
        </w:rPr>
      </w:pPr>
      <w:r w:rsidRPr="0055060A">
        <w:rPr>
          <w:rFonts w:cs="Arial"/>
          <w:sz w:val="22"/>
          <w:szCs w:val="22"/>
        </w:rPr>
        <w:t>Option n°1 : « Chauffage et rafraichissement de la salle de réunion R+1 »</w:t>
      </w:r>
      <w:r>
        <w:rPr>
          <w:rFonts w:cs="Arial"/>
          <w:sz w:val="22"/>
          <w:szCs w:val="22"/>
        </w:rPr>
        <w:t> :</w:t>
      </w:r>
    </w:p>
    <w:p w14:paraId="3366EF83" w14:textId="57ECFD0D" w:rsidR="0055060A" w:rsidRPr="0055060A" w:rsidRDefault="0055060A" w:rsidP="0055060A">
      <w:pPr>
        <w:pStyle w:val="Paragraphedeliste"/>
        <w:numPr>
          <w:ilvl w:val="0"/>
          <w:numId w:val="29"/>
        </w:numPr>
        <w:tabs>
          <w:tab w:val="left" w:pos="1134"/>
          <w:tab w:val="left" w:pos="6946"/>
        </w:tabs>
        <w:rPr>
          <w:rFonts w:cs="Arial"/>
          <w:sz w:val="22"/>
          <w:szCs w:val="22"/>
        </w:rPr>
      </w:pPr>
      <w:r w:rsidRPr="0055060A">
        <w:rPr>
          <w:rFonts w:cs="Arial"/>
          <w:sz w:val="22"/>
          <w:szCs w:val="22"/>
        </w:rPr>
        <w:t>Option n°2 : « Ventilation de la salle de réunion R+1 »</w:t>
      </w:r>
      <w:r>
        <w:rPr>
          <w:rFonts w:cs="Arial"/>
          <w:sz w:val="22"/>
          <w:szCs w:val="22"/>
        </w:rPr>
        <w:t xml:space="preserve"> : </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36369ACF" w:rsidR="00411BC6" w:rsidRPr="009F33F7" w:rsidRDefault="00EC5784" w:rsidP="00490070">
      <w:pPr>
        <w:pStyle w:val="Titre1"/>
        <w:numPr>
          <w:ilvl w:val="0"/>
          <w:numId w:val="7"/>
        </w:numPr>
        <w:rPr>
          <w:rFonts w:cs="Arial"/>
          <w:szCs w:val="22"/>
        </w:rPr>
      </w:pPr>
      <w:r w:rsidRPr="009F33F7">
        <w:t xml:space="preserve"> </w:t>
      </w:r>
      <w:bookmarkStart w:id="79" w:name="_Toc201220679"/>
      <w:r w:rsidR="00411BC6" w:rsidRPr="009F33F7">
        <w:t>TRAITEMENT DES MODIFICATIONS</w:t>
      </w:r>
      <w:bookmarkEnd w:id="79"/>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A0447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A04476">
        <w:rPr>
          <w:rFonts w:cs="Arial"/>
          <w:bCs/>
          <w:color w:val="000000"/>
          <w:szCs w:val="22"/>
        </w:rPr>
        <w:t>.</w:t>
      </w:r>
    </w:p>
    <w:p w14:paraId="355ECBA0" w14:textId="77777777" w:rsidR="00AA7569" w:rsidRPr="00A04476" w:rsidRDefault="00AA7569" w:rsidP="00411BC6">
      <w:pPr>
        <w:autoSpaceDE w:val="0"/>
        <w:autoSpaceDN w:val="0"/>
        <w:adjustRightInd w:val="0"/>
        <w:jc w:val="both"/>
      </w:pPr>
    </w:p>
    <w:p w14:paraId="10B6900C" w14:textId="6F184BCB" w:rsidR="00AA7569" w:rsidRPr="00A04476" w:rsidRDefault="00FE262F" w:rsidP="00411BC6">
      <w:pPr>
        <w:autoSpaceDE w:val="0"/>
        <w:autoSpaceDN w:val="0"/>
        <w:adjustRightInd w:val="0"/>
        <w:jc w:val="both"/>
      </w:pPr>
      <w:r w:rsidRPr="00A04476">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1220912D" w:rsidR="00AA7569" w:rsidRDefault="00FE262F" w:rsidP="00411BC6">
      <w:pPr>
        <w:autoSpaceDE w:val="0"/>
        <w:autoSpaceDN w:val="0"/>
        <w:adjustRightInd w:val="0"/>
        <w:jc w:val="both"/>
      </w:pPr>
      <w:r w:rsidRPr="00A04476">
        <w:t>Sur la base des principes précédemment énoncés, le Titulaire doit clairement faire apparaître dans ses devis, pour chaque poste, les conditions économiques associées, d</w:t>
      </w:r>
      <w:r w:rsidR="00653850" w:rsidRPr="00A04476">
        <w:t>e</w:t>
      </w:r>
      <w:r w:rsidRPr="00A04476">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A04476">
        <w:t>notification</w:t>
      </w:r>
      <w:r w:rsidRPr="00A04476">
        <w:t xml:space="preserve"> du présent marché</w:t>
      </w:r>
      <w:r w:rsidR="00AA7569" w:rsidRPr="00A04476">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00620E7D"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Pour toute modification, le Titulaire établit une fiche de modification, conforme au modèle joint en annexe n°</w:t>
      </w:r>
      <w:r w:rsidR="00A04476">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A04476"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 xml:space="preserve">les règlements </w:t>
      </w:r>
      <w:r w:rsidRPr="00A04476">
        <w:rPr>
          <w:rFonts w:cs="Arial"/>
          <w:bCs/>
          <w:color w:val="000000"/>
          <w:szCs w:val="22"/>
        </w:rPr>
        <w:t>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A04476">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A04476">
        <w:rPr>
          <w:rFonts w:cs="Arial"/>
          <w:bCs/>
          <w:color w:val="000000"/>
          <w:szCs w:val="22"/>
        </w:rPr>
        <w:t xml:space="preserve">quatre </w:t>
      </w:r>
      <w:r w:rsidRPr="00A04476">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80" w:name="_Ref389470110"/>
      <w:bookmarkStart w:id="81" w:name="_Toc201220680"/>
      <w:r>
        <w:t>PENALITES</w:t>
      </w:r>
      <w:bookmarkEnd w:id="80"/>
      <w:bookmarkEnd w:id="81"/>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79815E83" w:rsidR="00411BC6" w:rsidRPr="00A04476" w:rsidRDefault="00411BC6" w:rsidP="00490070">
      <w:pPr>
        <w:numPr>
          <w:ilvl w:val="1"/>
          <w:numId w:val="7"/>
        </w:numPr>
        <w:autoSpaceDE w:val="0"/>
        <w:autoSpaceDN w:val="0"/>
        <w:adjustRightInd w:val="0"/>
        <w:jc w:val="both"/>
        <w:rPr>
          <w:rFonts w:cs="Arial"/>
          <w:szCs w:val="22"/>
        </w:rPr>
      </w:pPr>
      <w:bookmarkStart w:id="82" w:name="_Ref206303730"/>
      <w:r>
        <w:rPr>
          <w:rFonts w:cs="Arial"/>
          <w:color w:val="000000"/>
          <w:szCs w:val="22"/>
        </w:rPr>
        <w:t xml:space="preserve"> </w:t>
      </w:r>
      <w:bookmarkStart w:id="83" w:name="_Ref228615160"/>
      <w:r w:rsidRPr="00A04476">
        <w:rPr>
          <w:rFonts w:cs="Arial"/>
          <w:color w:val="000000"/>
          <w:szCs w:val="22"/>
        </w:rPr>
        <w:t>E</w:t>
      </w:r>
      <w:r w:rsidR="00054EE5" w:rsidRPr="00A04476">
        <w:rPr>
          <w:rFonts w:cs="Arial"/>
          <w:color w:val="000000"/>
          <w:szCs w:val="22"/>
        </w:rPr>
        <w:t>n cas de non-</w:t>
      </w:r>
      <w:r w:rsidRPr="00A04476">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9F33F7" w:rsidRPr="00A04476">
        <w:rPr>
          <w:rFonts w:cs="Arial"/>
          <w:color w:val="000000"/>
          <w:szCs w:val="22"/>
        </w:rPr>
        <w:t>250</w:t>
      </w:r>
      <w:r w:rsidRPr="00A04476">
        <w:rPr>
          <w:rFonts w:cs="Arial"/>
          <w:color w:val="000000"/>
          <w:szCs w:val="22"/>
        </w:rPr>
        <w:t xml:space="preserve"> </w:t>
      </w:r>
      <w:r w:rsidR="00A04476" w:rsidRPr="00A04476">
        <w:rPr>
          <w:rFonts w:cs="Arial"/>
          <w:color w:val="000000"/>
          <w:szCs w:val="22"/>
        </w:rPr>
        <w:t>Euros par</w:t>
      </w:r>
      <w:r w:rsidRPr="00A04476">
        <w:rPr>
          <w:rFonts w:cs="Arial"/>
          <w:color w:val="000000"/>
          <w:szCs w:val="22"/>
        </w:rPr>
        <w:t xml:space="preserve"> jour calendaire de retard.</w:t>
      </w:r>
      <w:bookmarkEnd w:id="82"/>
      <w:bookmarkEnd w:id="83"/>
    </w:p>
    <w:p w14:paraId="53052F0E" w14:textId="5954A386"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A04476">
        <w:rPr>
          <w:rFonts w:cs="Arial"/>
          <w:color w:val="000000"/>
          <w:szCs w:val="22"/>
        </w:rPr>
        <w:fldChar w:fldCharType="begin"/>
      </w:r>
      <w:r w:rsidRPr="00A04476">
        <w:rPr>
          <w:rFonts w:cs="Arial"/>
          <w:color w:val="000000"/>
          <w:szCs w:val="22"/>
        </w:rPr>
        <w:instrText xml:space="preserve"> REF _Ref222919765 \r \h  \* MERGEFORMAT </w:instrText>
      </w:r>
      <w:r w:rsidRPr="00A04476">
        <w:rPr>
          <w:rFonts w:cs="Arial"/>
          <w:color w:val="000000"/>
          <w:szCs w:val="22"/>
        </w:rPr>
      </w:r>
      <w:r w:rsidRPr="00A04476">
        <w:rPr>
          <w:rFonts w:cs="Arial"/>
          <w:color w:val="000000"/>
          <w:szCs w:val="22"/>
        </w:rPr>
        <w:fldChar w:fldCharType="separate"/>
      </w:r>
      <w:r w:rsidRPr="00A04476">
        <w:rPr>
          <w:rFonts w:cs="Arial"/>
          <w:color w:val="000000"/>
          <w:szCs w:val="22"/>
        </w:rPr>
        <w:t>Article 1</w:t>
      </w:r>
      <w:r w:rsidR="00A04476">
        <w:rPr>
          <w:rFonts w:cs="Arial"/>
          <w:color w:val="000000"/>
          <w:szCs w:val="22"/>
        </w:rPr>
        <w:t>6</w:t>
      </w:r>
      <w:r w:rsidRPr="00A04476">
        <w:rPr>
          <w:rFonts w:cs="Arial"/>
          <w:color w:val="000000"/>
          <w:szCs w:val="22"/>
        </w:rPr>
        <w:t xml:space="preserve"> </w:t>
      </w:r>
      <w:r w:rsidRPr="00A04476">
        <w:rPr>
          <w:rFonts w:cs="Arial"/>
          <w:color w:val="000000"/>
          <w:szCs w:val="22"/>
        </w:rPr>
        <w:lastRenderedPageBreak/>
        <w:t>-</w:t>
      </w:r>
      <w:r w:rsidRPr="00A04476">
        <w:rPr>
          <w:rFonts w:cs="Arial"/>
          <w:color w:val="000000"/>
          <w:szCs w:val="22"/>
        </w:rPr>
        <w:fldChar w:fldCharType="end"/>
      </w:r>
      <w:r w:rsidRPr="00A04476">
        <w:rPr>
          <w:rFonts w:cs="Arial"/>
          <w:color w:val="000000"/>
          <w:szCs w:val="22"/>
        </w:rPr>
        <w:t xml:space="preserve"> parvient à être tenu</w:t>
      </w:r>
      <w:r w:rsidR="00ED6172" w:rsidRPr="00A04476">
        <w:rPr>
          <w:rFonts w:cs="Arial"/>
          <w:color w:val="000000"/>
          <w:szCs w:val="22"/>
        </w:rPr>
        <w:t>, si le retard n’a pas occasionné de conséquences techniques financières ou de délai sur les autres lots</w:t>
      </w:r>
      <w:r w:rsidRPr="00A04476">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67DDCBA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84" w:name="_Ref206303731"/>
      <w:r w:rsidRPr="008224CE">
        <w:rPr>
          <w:rFonts w:cs="Arial"/>
          <w:color w:val="000000"/>
          <w:szCs w:val="22"/>
        </w:rPr>
        <w:t>Le Titulaire encourt en outre les pénalités suivantes :</w:t>
      </w:r>
      <w:bookmarkEnd w:id="84"/>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2CC7E10F"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0B11CA01" w14:textId="1F5FB0F9"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35150624" w14:textId="4AE7A9A7"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Absence en réunion de chantier : 100 euros </w:t>
      </w:r>
    </w:p>
    <w:p w14:paraId="44536D6B" w14:textId="4AFA4799"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A04476" w:rsidRDefault="004601EB" w:rsidP="005A6817">
      <w:pPr>
        <w:numPr>
          <w:ilvl w:val="1"/>
          <w:numId w:val="7"/>
        </w:numPr>
        <w:tabs>
          <w:tab w:val="left" w:pos="1134"/>
          <w:tab w:val="left" w:pos="6946"/>
        </w:tabs>
        <w:jc w:val="both"/>
        <w:rPr>
          <w:rFonts w:cs="Arial"/>
          <w:color w:val="000000"/>
          <w:szCs w:val="22"/>
        </w:rPr>
      </w:pPr>
      <w:r w:rsidRPr="00A04476">
        <w:rPr>
          <w:rFonts w:cs="Arial"/>
          <w:color w:val="000000"/>
          <w:szCs w:val="22"/>
        </w:rPr>
        <w:t>Pénalités relatives à la clause d’insertion</w:t>
      </w:r>
    </w:p>
    <w:p w14:paraId="11515492" w14:textId="77777777" w:rsidR="005A6817" w:rsidRPr="00A04476" w:rsidRDefault="005A6817" w:rsidP="005A6817">
      <w:pPr>
        <w:tabs>
          <w:tab w:val="left" w:pos="1134"/>
          <w:tab w:val="left" w:pos="6946"/>
        </w:tabs>
        <w:jc w:val="both"/>
        <w:rPr>
          <w:rFonts w:cs="Arial"/>
          <w:color w:val="000000"/>
          <w:szCs w:val="22"/>
        </w:rPr>
      </w:pPr>
    </w:p>
    <w:p w14:paraId="48F64761" w14:textId="2E61C3A2" w:rsidR="004601EB" w:rsidRPr="00A04476" w:rsidRDefault="004601EB" w:rsidP="004601EB">
      <w:pPr>
        <w:numPr>
          <w:ilvl w:val="2"/>
          <w:numId w:val="7"/>
        </w:numPr>
        <w:tabs>
          <w:tab w:val="left" w:pos="1134"/>
          <w:tab w:val="left" w:pos="6946"/>
        </w:tabs>
        <w:jc w:val="both"/>
        <w:rPr>
          <w:rFonts w:cs="Arial"/>
          <w:i/>
          <w:iCs/>
          <w:color w:val="000000"/>
          <w:szCs w:val="22"/>
        </w:rPr>
      </w:pPr>
      <w:r w:rsidRPr="00A04476">
        <w:rPr>
          <w:rFonts w:cs="Arial"/>
          <w:color w:val="000000"/>
          <w:szCs w:val="22"/>
        </w:rPr>
        <w:t xml:space="preserve"> </w:t>
      </w:r>
      <w:r w:rsidRPr="00A04476">
        <w:rPr>
          <w:rFonts w:cs="Arial"/>
          <w:i/>
          <w:iCs/>
          <w:color w:val="000000"/>
          <w:szCs w:val="22"/>
        </w:rPr>
        <w:t>Pénalité pour non-respect du délai d’information sur le suivi de la clause d’insertion de d’emploi</w:t>
      </w:r>
    </w:p>
    <w:p w14:paraId="2B1D3D4A" w14:textId="77777777" w:rsidR="004601EB" w:rsidRPr="00A04476" w:rsidRDefault="004601EB" w:rsidP="004601EB">
      <w:pPr>
        <w:tabs>
          <w:tab w:val="left" w:pos="1134"/>
          <w:tab w:val="left" w:pos="6946"/>
        </w:tabs>
        <w:jc w:val="both"/>
        <w:rPr>
          <w:rFonts w:cs="Arial"/>
          <w:color w:val="000000"/>
          <w:szCs w:val="22"/>
        </w:rPr>
      </w:pPr>
    </w:p>
    <w:p w14:paraId="1BC50CB0" w14:textId="6C2F674C"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des obligations précisées à l’article 5 de l’annexe </w:t>
      </w:r>
      <w:r w:rsidR="00BC3D22" w:rsidRPr="00A04476">
        <w:rPr>
          <w:rFonts w:cs="Arial"/>
          <w:color w:val="000000"/>
          <w:szCs w:val="22"/>
        </w:rPr>
        <w:t xml:space="preserve">6 </w:t>
      </w:r>
      <w:r w:rsidRPr="00A04476">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A04476" w:rsidRDefault="004601EB" w:rsidP="004601EB">
      <w:pPr>
        <w:tabs>
          <w:tab w:val="left" w:pos="1134"/>
          <w:tab w:val="left" w:pos="6946"/>
        </w:tabs>
        <w:jc w:val="both"/>
        <w:rPr>
          <w:rFonts w:cs="Arial"/>
          <w:color w:val="000000"/>
          <w:szCs w:val="22"/>
        </w:rPr>
      </w:pPr>
    </w:p>
    <w:p w14:paraId="03E83B68" w14:textId="2E773A4C" w:rsidR="004601EB" w:rsidRPr="00A04476" w:rsidRDefault="004601EB" w:rsidP="004601EB">
      <w:pPr>
        <w:tabs>
          <w:tab w:val="left" w:pos="1134"/>
          <w:tab w:val="left" w:pos="6946"/>
        </w:tabs>
        <w:jc w:val="both"/>
        <w:rPr>
          <w:rFonts w:cs="Arial"/>
          <w:i/>
          <w:iCs/>
          <w:color w:val="000000"/>
          <w:szCs w:val="22"/>
        </w:rPr>
      </w:pPr>
      <w:r w:rsidRPr="00A04476">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A04476" w:rsidRDefault="004601EB" w:rsidP="005A6817">
      <w:pPr>
        <w:numPr>
          <w:ilvl w:val="2"/>
          <w:numId w:val="7"/>
        </w:numPr>
        <w:tabs>
          <w:tab w:val="left" w:pos="1134"/>
          <w:tab w:val="left" w:pos="6946"/>
        </w:tabs>
        <w:jc w:val="both"/>
        <w:rPr>
          <w:rFonts w:cs="Arial"/>
          <w:i/>
          <w:iCs/>
          <w:color w:val="000000"/>
          <w:szCs w:val="22"/>
        </w:rPr>
      </w:pPr>
      <w:r w:rsidRPr="00A04476">
        <w:rPr>
          <w:rFonts w:cs="Arial"/>
          <w:i/>
          <w:iCs/>
          <w:color w:val="000000"/>
          <w:szCs w:val="22"/>
        </w:rPr>
        <w:t xml:space="preserve"> Pénalité pour non-respect d’exécution de la clause</w:t>
      </w:r>
    </w:p>
    <w:p w14:paraId="2EBCE8CF" w14:textId="77777777" w:rsidR="004601EB" w:rsidRPr="00A04476" w:rsidRDefault="004601EB" w:rsidP="004601EB">
      <w:pPr>
        <w:tabs>
          <w:tab w:val="left" w:pos="1134"/>
          <w:tab w:val="left" w:pos="6946"/>
        </w:tabs>
        <w:jc w:val="both"/>
        <w:rPr>
          <w:rFonts w:cs="Arial"/>
          <w:color w:val="000000"/>
          <w:szCs w:val="22"/>
        </w:rPr>
      </w:pPr>
    </w:p>
    <w:p w14:paraId="203C15A8" w14:textId="6F354CCA"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 l’obligation précisée à l’article </w:t>
      </w:r>
      <w:r w:rsidR="00BC3D22" w:rsidRPr="00A04476">
        <w:rPr>
          <w:rFonts w:cs="Arial"/>
          <w:color w:val="000000"/>
          <w:szCs w:val="22"/>
        </w:rPr>
        <w:t xml:space="preserve">5 </w:t>
      </w:r>
      <w:r w:rsidRPr="00A04476">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6F5DA1F6"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1A0CBE">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1A0CBE">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9F5197">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85" w:name="_Toc201220681"/>
      <w:r>
        <w:t>–</w:t>
      </w:r>
      <w:r w:rsidR="00411BC6">
        <w:t xml:space="preserve"> </w:t>
      </w:r>
      <w:r>
        <w:t xml:space="preserve">CONDITIONS DE </w:t>
      </w:r>
      <w:r w:rsidR="00411BC6">
        <w:t>FACTURATION</w:t>
      </w:r>
      <w:bookmarkEnd w:id="85"/>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01AD87B1" w14:textId="180C3B6A" w:rsidR="00411BC6" w:rsidRPr="00EC5784" w:rsidRDefault="0040633E" w:rsidP="00411BC6">
      <w:pPr>
        <w:numPr>
          <w:ilvl w:val="0"/>
          <w:numId w:val="3"/>
        </w:numPr>
        <w:autoSpaceDE w:val="0"/>
        <w:autoSpaceDN w:val="0"/>
        <w:adjustRightInd w:val="0"/>
        <w:jc w:val="both"/>
        <w:rPr>
          <w:rFonts w:cs="Arial"/>
          <w:color w:val="000000"/>
          <w:szCs w:val="22"/>
        </w:rPr>
      </w:pPr>
      <w:r>
        <w:rPr>
          <w:rFonts w:cs="Arial"/>
          <w:color w:val="000000"/>
          <w:szCs w:val="22"/>
        </w:rPr>
        <w:lastRenderedPageBreak/>
        <w:t>80</w:t>
      </w:r>
      <w:r w:rsidR="00411BC6" w:rsidRPr="00EC5784">
        <w:rPr>
          <w:rFonts w:cs="Arial"/>
          <w:color w:val="000000"/>
          <w:szCs w:val="22"/>
        </w:rPr>
        <w:t>% du montant TTC du marché sur situations mensuelles acceptées par le CEA et proportionnellement au montant des travaux effectués depuis le début du chantier,</w:t>
      </w:r>
    </w:p>
    <w:p w14:paraId="793B527C" w14:textId="5C2DE07F" w:rsidR="00411BC6" w:rsidRPr="00EC5784" w:rsidRDefault="00F71ABE" w:rsidP="00411BC6">
      <w:pPr>
        <w:numPr>
          <w:ilvl w:val="0"/>
          <w:numId w:val="3"/>
        </w:numPr>
        <w:autoSpaceDE w:val="0"/>
        <w:autoSpaceDN w:val="0"/>
        <w:adjustRightInd w:val="0"/>
        <w:jc w:val="both"/>
        <w:rPr>
          <w:rFonts w:cs="Arial"/>
          <w:color w:val="000000"/>
          <w:szCs w:val="22"/>
        </w:rPr>
      </w:pPr>
      <w:r w:rsidRPr="00EC5784">
        <w:rPr>
          <w:rFonts w:cs="Arial"/>
          <w:color w:val="000000"/>
          <w:szCs w:val="22"/>
        </w:rPr>
        <w:t>10</w:t>
      </w:r>
      <w:r w:rsidR="00411BC6" w:rsidRPr="00EC5784">
        <w:rPr>
          <w:rFonts w:cs="Arial"/>
          <w:color w:val="000000"/>
          <w:szCs w:val="22"/>
        </w:rPr>
        <w:t xml:space="preserve">% du montant TTC du marché à la réception, </w:t>
      </w:r>
    </w:p>
    <w:p w14:paraId="73D8604C" w14:textId="50A7166F" w:rsidR="00B367EF" w:rsidRPr="00EC5784" w:rsidRDefault="0040633E" w:rsidP="00EC5784">
      <w:pPr>
        <w:numPr>
          <w:ilvl w:val="0"/>
          <w:numId w:val="3"/>
        </w:numPr>
        <w:autoSpaceDE w:val="0"/>
        <w:autoSpaceDN w:val="0"/>
        <w:adjustRightInd w:val="0"/>
        <w:jc w:val="both"/>
        <w:rPr>
          <w:rFonts w:cs="Arial"/>
          <w:color w:val="000000"/>
          <w:szCs w:val="22"/>
        </w:rPr>
      </w:pPr>
      <w:r>
        <w:rPr>
          <w:rFonts w:cs="Arial"/>
          <w:color w:val="000000"/>
          <w:szCs w:val="22"/>
        </w:rPr>
        <w:t>10</w:t>
      </w:r>
      <w:r w:rsidR="00B367EF" w:rsidRPr="00EC5784">
        <w:rPr>
          <w:rFonts w:cs="Arial"/>
          <w:color w:val="000000"/>
          <w:szCs w:val="22"/>
        </w:rPr>
        <w:t>% du montant TTC du marché à la levée de la dernière réserve mentionnée sur le PV de réception</w:t>
      </w:r>
      <w:r w:rsidR="00E95FFB" w:rsidRPr="00EC5784">
        <w:rPr>
          <w:rFonts w:cs="Arial"/>
          <w:color w:val="000000"/>
          <w:szCs w:val="22"/>
        </w:rPr>
        <w:t xml:space="preserve"> et</w:t>
      </w:r>
      <w:r w:rsidR="00B367EF" w:rsidRPr="00EC5784">
        <w:rPr>
          <w:rFonts w:cs="Arial"/>
          <w:color w:val="000000"/>
          <w:szCs w:val="22"/>
        </w:rPr>
        <w:t xml:space="preserve"> </w:t>
      </w:r>
      <w:r w:rsidR="00E95FFB" w:rsidRPr="00EC5784">
        <w:rPr>
          <w:rFonts w:cs="Arial"/>
          <w:color w:val="000000"/>
          <w:szCs w:val="22"/>
        </w:rPr>
        <w:t xml:space="preserve">à la remise du dossier des ouvrages exécutés définitif, </w:t>
      </w:r>
      <w:r w:rsidR="00E95FFB" w:rsidRPr="00EC5784">
        <w:rPr>
          <w:iCs/>
        </w:rPr>
        <w:t xml:space="preserve">et à la fourniture de l’ensemble des éléments justificatifs originaux et des informations nécessaires au dossier de valorisation des CEE. </w:t>
      </w:r>
      <w:r w:rsidR="00E95FFB" w:rsidRPr="00EC5784">
        <w:rPr>
          <w:rFonts w:cs="Arial"/>
          <w:color w:val="000000"/>
          <w:szCs w:val="22"/>
        </w:rPr>
        <w:t>accepté par le CEA.</w:t>
      </w:r>
      <w:r w:rsidR="00EC5784" w:rsidRPr="00EC5784">
        <w:rPr>
          <w:rFonts w:cs="Arial"/>
          <w:color w:val="000000"/>
          <w:szCs w:val="22"/>
        </w:rPr>
        <w:t xml:space="preserve"> </w:t>
      </w:r>
      <w:r w:rsidR="00B367EF" w:rsidRPr="00EC5784">
        <w:rPr>
          <w:rFonts w:cs="Arial"/>
          <w:color w:val="000000"/>
          <w:szCs w:val="22"/>
        </w:rPr>
        <w:t>Ce terme est réglé en m</w:t>
      </w:r>
      <w:r w:rsidR="00711658" w:rsidRPr="00EC5784">
        <w:rPr>
          <w:rFonts w:cs="Arial"/>
          <w:color w:val="000000"/>
          <w:szCs w:val="22"/>
        </w:rPr>
        <w:t xml:space="preserve">ême temps que </w:t>
      </w:r>
      <w:r w:rsidR="00B367EF" w:rsidRPr="00EC5784">
        <w:rPr>
          <w:rFonts w:cs="Arial"/>
          <w:color w:val="000000"/>
          <w:szCs w:val="22"/>
        </w:rPr>
        <w:t>le</w:t>
      </w:r>
      <w:r w:rsidR="00711658" w:rsidRPr="00EC5784">
        <w:rPr>
          <w:rFonts w:cs="Arial"/>
          <w:color w:val="000000"/>
          <w:szCs w:val="22"/>
        </w:rPr>
        <w:t xml:space="preserve"> terme</w:t>
      </w:r>
      <w:r w:rsidR="00B367EF" w:rsidRPr="00EC5784">
        <w:rPr>
          <w:rFonts w:cs="Arial"/>
          <w:color w:val="000000"/>
          <w:szCs w:val="22"/>
        </w:rPr>
        <w:t xml:space="preserve"> précédent si aucune réserve n’est mentionnée sur le PV de réception.   </w:t>
      </w:r>
    </w:p>
    <w:p w14:paraId="2DA2686D" w14:textId="77777777" w:rsidR="00E56777" w:rsidRPr="00EC5784"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C578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C5784">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6" w:name="_Toc201220682"/>
      <w:r>
        <w:t>FACTURES - REGLEMENTS</w:t>
      </w:r>
      <w:bookmarkEnd w:id="86"/>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lastRenderedPageBreak/>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7" w:name="_Toc201220683"/>
      <w:r>
        <w:t>REGIME FISCAL</w:t>
      </w:r>
      <w:bookmarkEnd w:id="87"/>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875AC26" w:rsidR="00E74630" w:rsidRPr="00E74630" w:rsidRDefault="00E74630" w:rsidP="00E74630">
      <w:pPr>
        <w:pStyle w:val="Titre1"/>
        <w:numPr>
          <w:ilvl w:val="0"/>
          <w:numId w:val="7"/>
        </w:numPr>
      </w:pPr>
      <w:bookmarkStart w:id="88" w:name="_Toc22118515"/>
      <w:bookmarkStart w:id="89" w:name="_Toc201220684"/>
      <w:r w:rsidRPr="00E74630">
        <w:t>JURIDICTION COMPETENTE</w:t>
      </w:r>
      <w:bookmarkEnd w:id="88"/>
      <w:bookmarkEnd w:id="89"/>
    </w:p>
    <w:p w14:paraId="0B6DD359" w14:textId="707AE771"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C5784">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90" w:name="_Toc201220685"/>
      <w:r w:rsidRPr="001E4ACC">
        <w:rPr>
          <w:rFonts w:cs="Arial"/>
          <w:bCs w:val="0"/>
          <w:color w:val="000000"/>
          <w:szCs w:val="22"/>
        </w:rPr>
        <w:t>CONCLUSION DU MARCHE</w:t>
      </w:r>
      <w:bookmarkEnd w:id="90"/>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oeuvre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L'utilisation du fil scindex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1"/>
          <w:footerReference w:type="default" r:id="rId2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91" w:name="_Toc496684292"/>
      <w:bookmarkStart w:id="92" w:name="_Toc8494172"/>
      <w:bookmarkStart w:id="93"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91"/>
      <w:bookmarkEnd w:id="92"/>
      <w:bookmarkEnd w:id="93"/>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ins w:id="94" w:author="BOUE Karine" w:date="2025-04-18T14:55:00Z"/>
          <w:rFonts w:cs="Arial"/>
          <w:szCs w:val="22"/>
        </w:rPr>
      </w:pPr>
    </w:p>
    <w:p w14:paraId="6B6245F1" w14:textId="34222517" w:rsidR="005A6817" w:rsidRDefault="005A6817" w:rsidP="00411BC6">
      <w:pPr>
        <w:tabs>
          <w:tab w:val="left" w:pos="3970"/>
          <w:tab w:val="left" w:pos="5670"/>
        </w:tabs>
        <w:spacing w:line="240" w:lineRule="exact"/>
        <w:ind w:left="851"/>
        <w:rPr>
          <w:ins w:id="95" w:author="BOUE Karine" w:date="2025-04-18T14:55:00Z"/>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ins w:id="96" w:author="BOUE Karine" w:date="2025-04-18T14:55:00Z">
        <w:r>
          <w:rPr>
            <w:rFonts w:cs="Arial"/>
            <w:szCs w:val="22"/>
          </w:rPr>
          <w:br w:type="page"/>
        </w:r>
      </w:ins>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 xml:space="preserve">INSERTION ET </w:t>
      </w:r>
      <w:commentRangeStart w:id="97"/>
      <w:r w:rsidRPr="00BC3D22">
        <w:rPr>
          <w:rFonts w:cs="Arial"/>
          <w:b/>
          <w:bCs/>
          <w:szCs w:val="22"/>
          <w:highlight w:val="yellow"/>
          <w:lang w:eastAsia="ar-SA"/>
        </w:rPr>
        <w:t>EMPLOI</w:t>
      </w:r>
      <w:commentRangeEnd w:id="97"/>
      <w:r w:rsidRPr="00BC3D22">
        <w:rPr>
          <w:rFonts w:ascii="Times New Roman" w:hAnsi="Times New Roman"/>
          <w:sz w:val="16"/>
          <w:szCs w:val="16"/>
        </w:rPr>
        <w:commentReference w:id="97"/>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7"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sous-traiter ou co-traiter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1A0CBE" w:rsidP="00BC3D22">
      <w:pPr>
        <w:jc w:val="both"/>
        <w:rPr>
          <w:rFonts w:cs="Arial"/>
          <w:color w:val="0000FF"/>
          <w:sz w:val="20"/>
          <w:highlight w:val="yellow"/>
          <w:u w:val="single"/>
        </w:rPr>
      </w:pPr>
      <w:hyperlink r:id="rId28"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1A0CBE" w:rsidP="00BC3D22">
      <w:pPr>
        <w:jc w:val="both"/>
        <w:rPr>
          <w:rFonts w:cs="Arial"/>
          <w:sz w:val="20"/>
          <w:highlight w:val="yellow"/>
        </w:rPr>
      </w:pPr>
      <w:hyperlink r:id="rId29"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1A0CBE" w:rsidP="00BC3D22">
      <w:pPr>
        <w:jc w:val="both"/>
        <w:rPr>
          <w:rFonts w:cs="Arial"/>
          <w:color w:val="0000FF"/>
          <w:sz w:val="20"/>
          <w:highlight w:val="yellow"/>
          <w:u w:val="single"/>
        </w:rPr>
      </w:pPr>
      <w:hyperlink r:id="rId30"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Cityzen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31"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32"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ins w:id="98" w:author="BOUE Karine" w:date="2025-04-18T14:55:00Z"/>
          <w:rFonts w:cs="Arial"/>
          <w:szCs w:val="22"/>
        </w:rPr>
      </w:pPr>
    </w:p>
    <w:p w14:paraId="578A56FE" w14:textId="102F653D" w:rsidR="005A6817" w:rsidRPr="0070057C" w:rsidRDefault="005A6817" w:rsidP="00EC5784">
      <w:pPr>
        <w:tabs>
          <w:tab w:val="left" w:pos="3970"/>
          <w:tab w:val="left" w:pos="5670"/>
        </w:tabs>
        <w:spacing w:line="240" w:lineRule="exact"/>
        <w:rPr>
          <w:rFonts w:cs="Arial"/>
          <w:szCs w:val="22"/>
        </w:rPr>
      </w:pPr>
    </w:p>
    <w:sectPr w:rsidR="005A6817" w:rsidRPr="0070057C" w:rsidSect="00884628">
      <w:footerReference w:type="default" r:id="rId33"/>
      <w:pgSz w:w="11906" w:h="16838"/>
      <w:pgMar w:top="719" w:right="1418" w:bottom="1079" w:left="141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7" w:author="BOUE Karine" w:date="2025-04-18T11:44:00Z" w:initials="BK2">
    <w:p w14:paraId="3E464C50" w14:textId="77777777" w:rsidR="00BC3D22" w:rsidRDefault="00BC3D22" w:rsidP="00BC3D22">
      <w:pPr>
        <w:pStyle w:val="Commentaire"/>
      </w:pPr>
      <w:r>
        <w:rPr>
          <w:rStyle w:val="Marquedecommentaire"/>
        </w:rPr>
        <w:annotationRef/>
      </w:r>
      <w:r>
        <w:t>Annexe à conserver si clause d’insertion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64C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B9B2" w16cex:dateUtc="2025-04-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64C50" w16cid:durableId="2BACB9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2C1FC07F"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67E3F" w:rsidRPr="00B67E3F">
      <w:rPr>
        <w:sz w:val="16"/>
        <w:szCs w:val="16"/>
      </w:rPr>
      <w:t>B25-025</w:t>
    </w:r>
    <w:r w:rsidR="0055060A">
      <w:rPr>
        <w:sz w:val="16"/>
        <w:szCs w:val="16"/>
      </w:rPr>
      <w:t>25</w:t>
    </w:r>
    <w:r w:rsidR="00B67E3F" w:rsidRPr="00B67E3F">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Établissement public à caractère industriel et commercial l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B7D58"/>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7DF8"/>
    <w:rsid w:val="001815E6"/>
    <w:rsid w:val="0019086B"/>
    <w:rsid w:val="001A03C0"/>
    <w:rsid w:val="001A0CBE"/>
    <w:rsid w:val="001B0E2A"/>
    <w:rsid w:val="001B1961"/>
    <w:rsid w:val="001B68FC"/>
    <w:rsid w:val="001C54C6"/>
    <w:rsid w:val="001C5C80"/>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0633E"/>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C6A66"/>
    <w:rsid w:val="004E2CD7"/>
    <w:rsid w:val="004E7B4A"/>
    <w:rsid w:val="004F3A1B"/>
    <w:rsid w:val="004F5E3F"/>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060A"/>
    <w:rsid w:val="00551070"/>
    <w:rsid w:val="005514BD"/>
    <w:rsid w:val="00553A02"/>
    <w:rsid w:val="00561539"/>
    <w:rsid w:val="0056553F"/>
    <w:rsid w:val="005730F9"/>
    <w:rsid w:val="00581205"/>
    <w:rsid w:val="005918E1"/>
    <w:rsid w:val="00597FE9"/>
    <w:rsid w:val="005A33A2"/>
    <w:rsid w:val="005A6817"/>
    <w:rsid w:val="005C2C72"/>
    <w:rsid w:val="005C6D22"/>
    <w:rsid w:val="005D4011"/>
    <w:rsid w:val="005F2332"/>
    <w:rsid w:val="005F7CC1"/>
    <w:rsid w:val="0060107C"/>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6213F"/>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9F33F7"/>
    <w:rsid w:val="009F5197"/>
    <w:rsid w:val="00A00720"/>
    <w:rsid w:val="00A02B9F"/>
    <w:rsid w:val="00A040F0"/>
    <w:rsid w:val="00A04476"/>
    <w:rsid w:val="00A213EF"/>
    <w:rsid w:val="00A23795"/>
    <w:rsid w:val="00A25BA6"/>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2D27"/>
    <w:rsid w:val="00B154DD"/>
    <w:rsid w:val="00B173BB"/>
    <w:rsid w:val="00B17FB2"/>
    <w:rsid w:val="00B253D7"/>
    <w:rsid w:val="00B367EF"/>
    <w:rsid w:val="00B51202"/>
    <w:rsid w:val="00B529DB"/>
    <w:rsid w:val="00B565E0"/>
    <w:rsid w:val="00B57D60"/>
    <w:rsid w:val="00B64002"/>
    <w:rsid w:val="00B656B3"/>
    <w:rsid w:val="00B67E3F"/>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5784"/>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5F78"/>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41313"/>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B67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microsoft.com/office/2016/09/relationships/commentsIds" Target="commentsIds.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hyperlink" Target="http://ti38.fr/les-structu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microsoft.com/office/2011/relationships/commentsExtended" Target="commentsExtended.xml"/><Relationship Id="rId32" Type="http://schemas.openxmlformats.org/officeDocument/2006/relationships/hyperlink" Target="https://services.demarches.lametro.fr/administration/contacter-le-delegue-a-la-protection-des-donnees/" TargetMode="Externa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comments" Target="comments.xml"/><Relationship Id="rId28" Type="http://schemas.openxmlformats.org/officeDocument/2006/relationships/hyperlink" Target="https://emploi.grenoblealpesmetropole.fr/%20iste-des-partenaires-du-recrutement-du-dispositif-clause-emploi.pdf" TargetMode="External"/><Relationship Id="rId36"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hyperlink" Target="mailto:clause.emploi@grenoblealpesmetropole.fr" TargetMode="Externa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mailto:maryline.guignard@grenoblealpesmetropole.fr" TargetMode="External"/><Relationship Id="rId30" Type="http://schemas.openxmlformats.org/officeDocument/2006/relationships/hyperlink" Target="https://lemarche.inclusion.beta.gouv.fr/" TargetMode="External"/><Relationship Id="rId35" Type="http://schemas.microsoft.com/office/2011/relationships/people" Target="people.xml"/><Relationship Id="rId8" Type="http://schemas.openxmlformats.org/officeDocument/2006/relationships/hyperlink" Target="mailto:stephane.collemar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23</Pages>
  <Words>9362</Words>
  <Characters>53420</Characters>
  <Application>Microsoft Office Word</Application>
  <DocSecurity>0</DocSecurity>
  <Lines>445</Lines>
  <Paragraphs>125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62657</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13</cp:revision>
  <cp:lastPrinted>2009-03-17T08:13:00Z</cp:lastPrinted>
  <dcterms:created xsi:type="dcterms:W3CDTF">2025-06-11T07:37:00Z</dcterms:created>
  <dcterms:modified xsi:type="dcterms:W3CDTF">2025-06-20T08:34:00Z</dcterms:modified>
</cp:coreProperties>
</file>